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1CE8C608"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 xml:space="preserve">In addition, due to lack of community transmission due to COVID-19 control measures, a more severe influenza season is expected </w:t>
      </w:r>
      <w:r w:rsidR="00FB1F0F">
        <w:t>when these ease</w:t>
      </w:r>
      <w:r w:rsidR="00FB56E5">
        <w:t>.</w:t>
      </w:r>
    </w:p>
    <w:p w14:paraId="4CFD3A68" w14:textId="77777777" w:rsidR="00BE2A71" w:rsidRPr="00633320" w:rsidRDefault="00BE2A71" w:rsidP="005C5BA4">
      <w:pPr>
        <w:tabs>
          <w:tab w:val="left" w:pos="3020"/>
        </w:tabs>
      </w:pPr>
    </w:p>
    <w:p w14:paraId="49F2EC17" w14:textId="06F0076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r w:rsidR="00C50400" w:rsidRPr="00633320">
        <w:t>For patients for whom not all the trial arms are appropriate or at locations where not all are available, randomisation will be between fewer arms.</w:t>
      </w:r>
      <w:r w:rsidR="00A81581">
        <w:t>.</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130BD5A7" w:rsidR="00A42897" w:rsidRPr="00F350A9" w:rsidRDefault="00A42897" w:rsidP="00A42897">
            <w:pPr>
              <w:autoSpaceDE/>
              <w:autoSpaceDN/>
              <w:adjustRightInd/>
              <w:contextualSpacing w:val="0"/>
              <w:jc w:val="center"/>
              <w:rPr>
                <w:sz w:val="22"/>
                <w:szCs w:val="22"/>
              </w:rPr>
            </w:pPr>
            <w:del w:id="0" w:author="Richard Haynes" w:date="2022-05-13T17:36:00Z">
              <w:r w:rsidRPr="00F350A9" w:rsidDel="00347F11">
                <w:rPr>
                  <w:sz w:val="18"/>
                  <w:szCs w:val="22"/>
                </w:rPr>
                <w:delText>with hypoxia</w:delText>
              </w:r>
            </w:del>
            <w:ins w:id="1" w:author="Richard Haynes" w:date="2022-05-13T17:36:00Z">
              <w:r w:rsidR="00347F11">
                <w:rPr>
                  <w:sz w:val="18"/>
                  <w:szCs w:val="22"/>
                </w:rPr>
                <w:t>requiring ventilatory support</w:t>
              </w:r>
            </w:ins>
            <w:r w:rsidRPr="00F350A9">
              <w:rPr>
                <w:sz w:val="18"/>
                <w:szCs w:val="22"/>
              </w:rPr>
              <w:t>)</w:t>
            </w:r>
            <w:r>
              <w:rPr>
                <w:sz w:val="18"/>
                <w:szCs w:val="22"/>
                <w:vertAlign w:val="superscript"/>
              </w:rPr>
              <w:t>a</w:t>
            </w:r>
            <w:ins w:id="2" w:author="Richard Haynes" w:date="2022-05-16T08:13:00Z">
              <w:r w:rsidR="00EE4A12">
                <w:rPr>
                  <w:sz w:val="18"/>
                  <w:szCs w:val="22"/>
                  <w:vertAlign w:val="superscript"/>
                </w:rPr>
                <w:t>,b</w:t>
              </w:r>
            </w:ins>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462F46A6" w:rsidR="00A42897" w:rsidRPr="00F350A9" w:rsidRDefault="00A42897" w:rsidP="00A42897">
            <w:pPr>
              <w:autoSpaceDE/>
              <w:autoSpaceDN/>
              <w:adjustRightInd/>
              <w:contextualSpacing w:val="0"/>
              <w:jc w:val="center"/>
              <w:rPr>
                <w:sz w:val="22"/>
                <w:szCs w:val="22"/>
              </w:rPr>
            </w:pPr>
            <w:del w:id="3" w:author="Richard Haynes" w:date="2022-05-13T17:36:00Z">
              <w:r w:rsidRPr="00F350A9" w:rsidDel="00347F11">
                <w:rPr>
                  <w:sz w:val="18"/>
                  <w:szCs w:val="22"/>
                </w:rPr>
                <w:delText>with hypoxia</w:delText>
              </w:r>
            </w:del>
            <w:ins w:id="4" w:author="Richard Haynes" w:date="2022-05-13T17:36:00Z">
              <w:r w:rsidR="00347F11">
                <w:rPr>
                  <w:sz w:val="18"/>
                  <w:szCs w:val="22"/>
                </w:rPr>
                <w:t>requiring ventilatory support</w:t>
              </w:r>
            </w:ins>
            <w:r w:rsidRPr="00F350A9">
              <w:rPr>
                <w:sz w:val="18"/>
                <w:szCs w:val="22"/>
              </w:rPr>
              <w:t>)</w:t>
            </w:r>
            <w:r>
              <w:rPr>
                <w:sz w:val="18"/>
                <w:szCs w:val="22"/>
                <w:vertAlign w:val="superscript"/>
              </w:rPr>
              <w:t>a</w:t>
            </w:r>
            <w:ins w:id="5" w:author="Richard Haynes" w:date="2022-05-16T08:13:00Z">
              <w:r w:rsidR="00EE4A12">
                <w:rPr>
                  <w:sz w:val="18"/>
                  <w:szCs w:val="22"/>
                  <w:vertAlign w:val="superscript"/>
                </w:rPr>
                <w:t>,b</w:t>
              </w:r>
            </w:ins>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4C4524" w14:paraId="3D71BD62" w14:textId="77777777" w:rsidTr="00A42897">
        <w:tc>
          <w:tcPr>
            <w:tcW w:w="1349" w:type="dxa"/>
            <w:vMerge w:val="restart"/>
            <w:tcBorders>
              <w:top w:val="nil"/>
            </w:tcBorders>
          </w:tcPr>
          <w:p w14:paraId="3075431F" w14:textId="77777777" w:rsidR="004C4524" w:rsidRDefault="004C4524" w:rsidP="00A42897">
            <w:pPr>
              <w:autoSpaceDE/>
              <w:autoSpaceDN/>
              <w:adjustRightInd/>
              <w:contextualSpacing w:val="0"/>
              <w:jc w:val="left"/>
              <w:rPr>
                <w:sz w:val="22"/>
                <w:szCs w:val="22"/>
              </w:rPr>
            </w:pPr>
          </w:p>
          <w:p w14:paraId="1D9CCA90" w14:textId="77777777" w:rsidR="004C4524" w:rsidRPr="00F350A9" w:rsidRDefault="004C4524" w:rsidP="00A42897">
            <w:pPr>
              <w:autoSpaceDE/>
              <w:autoSpaceDN/>
              <w:adjustRightInd/>
              <w:contextualSpacing w:val="0"/>
              <w:jc w:val="left"/>
              <w:rPr>
                <w:sz w:val="22"/>
                <w:szCs w:val="22"/>
              </w:rPr>
            </w:pPr>
          </w:p>
        </w:tc>
        <w:tc>
          <w:tcPr>
            <w:tcW w:w="3151" w:type="dxa"/>
          </w:tcPr>
          <w:p w14:paraId="2313C909" w14:textId="5AFC0E36" w:rsidR="004C4524" w:rsidRPr="00F350A9" w:rsidRDefault="004C4524" w:rsidP="00A42897">
            <w:pPr>
              <w:autoSpaceDE/>
              <w:autoSpaceDN/>
              <w:adjustRightInd/>
              <w:contextualSpacing w:val="0"/>
              <w:jc w:val="left"/>
              <w:rPr>
                <w:sz w:val="22"/>
                <w:szCs w:val="22"/>
              </w:rPr>
            </w:pPr>
            <w:r>
              <w:rPr>
                <w:sz w:val="22"/>
                <w:szCs w:val="22"/>
              </w:rPr>
              <w:t>Sotrovimab</w:t>
            </w:r>
          </w:p>
        </w:tc>
        <w:tc>
          <w:tcPr>
            <w:tcW w:w="1871" w:type="dxa"/>
          </w:tcPr>
          <w:p w14:paraId="2C3B8FDE"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5077AE2" w14:textId="1518EEBC"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671F78FF" w14:textId="3266A882"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46FEB404" w14:textId="77777777" w:rsidTr="004C4524">
        <w:tc>
          <w:tcPr>
            <w:tcW w:w="1349" w:type="dxa"/>
            <w:vMerge/>
          </w:tcPr>
          <w:p w14:paraId="0E411FF2" w14:textId="77777777" w:rsidR="004C4524" w:rsidRDefault="004C4524" w:rsidP="00A42897">
            <w:pPr>
              <w:autoSpaceDE/>
              <w:autoSpaceDN/>
              <w:adjustRightInd/>
              <w:contextualSpacing w:val="0"/>
              <w:jc w:val="left"/>
              <w:rPr>
                <w:sz w:val="22"/>
                <w:szCs w:val="22"/>
              </w:rPr>
            </w:pPr>
          </w:p>
        </w:tc>
        <w:tc>
          <w:tcPr>
            <w:tcW w:w="3151" w:type="dxa"/>
          </w:tcPr>
          <w:p w14:paraId="73734DDE" w14:textId="5EB0CF94" w:rsidR="004C4524" w:rsidRPr="00F350A9" w:rsidRDefault="004C4524" w:rsidP="00A42897">
            <w:pPr>
              <w:autoSpaceDE/>
              <w:autoSpaceDN/>
              <w:adjustRightInd/>
              <w:contextualSpacing w:val="0"/>
              <w:jc w:val="left"/>
              <w:rPr>
                <w:sz w:val="22"/>
                <w:szCs w:val="22"/>
              </w:rPr>
            </w:pPr>
            <w:r>
              <w:rPr>
                <w:sz w:val="22"/>
                <w:szCs w:val="22"/>
              </w:rPr>
              <w:t>Molnupiravir</w:t>
            </w:r>
          </w:p>
        </w:tc>
        <w:tc>
          <w:tcPr>
            <w:tcW w:w="1871" w:type="dxa"/>
          </w:tcPr>
          <w:p w14:paraId="28C8DED0"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97F3E61" w14:textId="5F070F66"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99EE00" w14:textId="77777777" w:rsidR="00C50400" w:rsidRPr="00F350A9" w:rsidRDefault="00C50400" w:rsidP="00C50400">
            <w:pPr>
              <w:autoSpaceDE/>
              <w:autoSpaceDN/>
              <w:adjustRightInd/>
              <w:contextualSpacing w:val="0"/>
              <w:jc w:val="center"/>
              <w:rPr>
                <w:sz w:val="22"/>
                <w:szCs w:val="22"/>
              </w:rPr>
            </w:pPr>
            <w:r w:rsidRPr="00F350A9">
              <w:rPr>
                <w:sz w:val="22"/>
                <w:szCs w:val="22"/>
              </w:rPr>
              <w:sym w:font="Wingdings" w:char="F0FC"/>
            </w:r>
          </w:p>
          <w:p w14:paraId="1188C51D" w14:textId="41593ECE" w:rsidR="004C4524" w:rsidRPr="008371C6" w:rsidRDefault="00C50400" w:rsidP="00C50400">
            <w:pPr>
              <w:autoSpaceDE/>
              <w:autoSpaceDN/>
              <w:adjustRightInd/>
              <w:contextualSpacing w:val="0"/>
              <w:jc w:val="center"/>
              <w:rPr>
                <w:sz w:val="22"/>
                <w:szCs w:val="22"/>
                <w:vertAlign w:val="superscript"/>
              </w:rPr>
            </w:pPr>
            <w:r w:rsidRPr="00F350A9">
              <w:rPr>
                <w:sz w:val="18"/>
                <w:szCs w:val="22"/>
              </w:rPr>
              <w:t>(age ≥1</w:t>
            </w:r>
            <w:r>
              <w:rPr>
                <w:sz w:val="18"/>
                <w:szCs w:val="22"/>
              </w:rPr>
              <w:t>8</w:t>
            </w:r>
            <w:r w:rsidRPr="00F350A9">
              <w:rPr>
                <w:sz w:val="18"/>
                <w:szCs w:val="22"/>
              </w:rPr>
              <w:t xml:space="preserve"> years)</w:t>
            </w:r>
          </w:p>
        </w:tc>
      </w:tr>
      <w:tr w:rsidR="00B66772" w14:paraId="2B9C4144" w14:textId="77777777" w:rsidTr="00A42897">
        <w:tc>
          <w:tcPr>
            <w:tcW w:w="1349" w:type="dxa"/>
            <w:vMerge/>
            <w:tcBorders>
              <w:bottom w:val="single" w:sz="4" w:space="0" w:color="auto"/>
            </w:tcBorders>
          </w:tcPr>
          <w:p w14:paraId="57BEE450" w14:textId="77777777" w:rsidR="00B66772" w:rsidRDefault="00B66772" w:rsidP="00B66772">
            <w:pPr>
              <w:autoSpaceDE/>
              <w:autoSpaceDN/>
              <w:adjustRightInd/>
              <w:contextualSpacing w:val="0"/>
              <w:jc w:val="left"/>
              <w:rPr>
                <w:sz w:val="22"/>
                <w:szCs w:val="22"/>
              </w:rPr>
            </w:pPr>
          </w:p>
        </w:tc>
        <w:tc>
          <w:tcPr>
            <w:tcW w:w="3151" w:type="dxa"/>
          </w:tcPr>
          <w:p w14:paraId="5149BF48" w14:textId="0AFC4FF5" w:rsidR="00B66772" w:rsidRDefault="00B66772" w:rsidP="00B66772">
            <w:pPr>
              <w:autoSpaceDE/>
              <w:autoSpaceDN/>
              <w:adjustRightInd/>
              <w:contextualSpacing w:val="0"/>
              <w:jc w:val="left"/>
              <w:rPr>
                <w:sz w:val="22"/>
                <w:szCs w:val="22"/>
              </w:rPr>
            </w:pPr>
            <w:r>
              <w:rPr>
                <w:sz w:val="22"/>
                <w:szCs w:val="22"/>
              </w:rPr>
              <w:t>Paxlovid</w:t>
            </w:r>
          </w:p>
        </w:tc>
        <w:tc>
          <w:tcPr>
            <w:tcW w:w="1871" w:type="dxa"/>
          </w:tcPr>
          <w:p w14:paraId="0C9416AA"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153C0E6B" w14:textId="28363520"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01C982" w14:textId="42A0DD66" w:rsidR="00B66772" w:rsidRPr="005A695B" w:rsidRDefault="00B66772" w:rsidP="00B66772">
            <w:pPr>
              <w:autoSpaceDE/>
              <w:autoSpaceDN/>
              <w:adjustRightInd/>
              <w:contextualSpacing w:val="0"/>
              <w:jc w:val="center"/>
              <w:rPr>
                <w:sz w:val="22"/>
                <w:szCs w:val="22"/>
              </w:rPr>
            </w:pPr>
            <w:r w:rsidRPr="005A695B">
              <w:rPr>
                <w:sz w:val="22"/>
                <w:szCs w:val="22"/>
              </w:rPr>
              <w:sym w:font="Wingdings" w:char="F0FB"/>
            </w:r>
          </w:p>
        </w:tc>
      </w:tr>
      <w:tr w:rsidR="00B66772" w14:paraId="642D5CFA" w14:textId="77777777" w:rsidTr="00000E5E">
        <w:tc>
          <w:tcPr>
            <w:tcW w:w="1349" w:type="dxa"/>
            <w:vMerge w:val="restart"/>
            <w:tcBorders>
              <w:top w:val="single" w:sz="4" w:space="0" w:color="auto"/>
            </w:tcBorders>
          </w:tcPr>
          <w:p w14:paraId="1DED6E66" w14:textId="6DF3751C" w:rsidR="00B66772" w:rsidRDefault="00B66772" w:rsidP="00B66772">
            <w:pPr>
              <w:autoSpaceDE/>
              <w:autoSpaceDN/>
              <w:adjustRightInd/>
              <w:contextualSpacing w:val="0"/>
              <w:jc w:val="left"/>
              <w:rPr>
                <w:sz w:val="22"/>
                <w:szCs w:val="22"/>
              </w:rPr>
            </w:pPr>
            <w:r>
              <w:rPr>
                <w:sz w:val="22"/>
                <w:szCs w:val="22"/>
              </w:rPr>
              <w:t>Influenza</w:t>
            </w:r>
          </w:p>
        </w:tc>
        <w:tc>
          <w:tcPr>
            <w:tcW w:w="3151" w:type="dxa"/>
          </w:tcPr>
          <w:p w14:paraId="38B0F0F5" w14:textId="4E48A750" w:rsidR="00B66772" w:rsidRDefault="00B66772" w:rsidP="00B66772">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718BFCA" w14:textId="57468177"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69748FCE" w14:textId="77777777" w:rsidTr="00000E5E">
        <w:tc>
          <w:tcPr>
            <w:tcW w:w="1349" w:type="dxa"/>
            <w:vMerge/>
          </w:tcPr>
          <w:p w14:paraId="4A2D57BC" w14:textId="77777777" w:rsidR="00B66772" w:rsidRDefault="00B66772" w:rsidP="00B66772">
            <w:pPr>
              <w:autoSpaceDE/>
              <w:autoSpaceDN/>
              <w:adjustRightInd/>
              <w:contextualSpacing w:val="0"/>
              <w:jc w:val="left"/>
              <w:rPr>
                <w:sz w:val="22"/>
                <w:szCs w:val="22"/>
              </w:rPr>
            </w:pPr>
          </w:p>
        </w:tc>
        <w:tc>
          <w:tcPr>
            <w:tcW w:w="3151" w:type="dxa"/>
          </w:tcPr>
          <w:p w14:paraId="488BA242" w14:textId="4661A705" w:rsidR="00B66772" w:rsidRDefault="00B66772" w:rsidP="00B66772">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2FDCAB73" w14:textId="6A55F516"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335EE80" w14:textId="77777777" w:rsidTr="00000E5E">
        <w:tc>
          <w:tcPr>
            <w:tcW w:w="1349" w:type="dxa"/>
            <w:vMerge/>
            <w:tcBorders>
              <w:bottom w:val="single" w:sz="4" w:space="0" w:color="auto"/>
            </w:tcBorders>
          </w:tcPr>
          <w:p w14:paraId="1A3DABDB" w14:textId="77777777" w:rsidR="00B66772" w:rsidRDefault="00B66772" w:rsidP="00B66772">
            <w:pPr>
              <w:autoSpaceDE/>
              <w:autoSpaceDN/>
              <w:adjustRightInd/>
              <w:contextualSpacing w:val="0"/>
              <w:jc w:val="left"/>
              <w:rPr>
                <w:sz w:val="22"/>
                <w:szCs w:val="22"/>
              </w:rPr>
            </w:pPr>
          </w:p>
        </w:tc>
        <w:tc>
          <w:tcPr>
            <w:tcW w:w="3151" w:type="dxa"/>
          </w:tcPr>
          <w:p w14:paraId="472D9B6E" w14:textId="77777777" w:rsidR="00B66772" w:rsidRDefault="00B66772" w:rsidP="00B66772">
            <w:pPr>
              <w:autoSpaceDE/>
              <w:autoSpaceDN/>
              <w:adjustRightInd/>
              <w:contextualSpacing w:val="0"/>
              <w:jc w:val="left"/>
              <w:rPr>
                <w:sz w:val="22"/>
                <w:szCs w:val="22"/>
              </w:rPr>
            </w:pPr>
            <w:r w:rsidRPr="00F350A9">
              <w:rPr>
                <w:sz w:val="22"/>
                <w:szCs w:val="22"/>
              </w:rPr>
              <w:t>Low-dose</w:t>
            </w:r>
          </w:p>
          <w:p w14:paraId="4AF6B292" w14:textId="3BB09DFB" w:rsidR="00B66772" w:rsidRDefault="00B66772" w:rsidP="00B66772">
            <w:pPr>
              <w:autoSpaceDE/>
              <w:autoSpaceDN/>
              <w:adjustRightInd/>
              <w:contextualSpacing w:val="0"/>
              <w:jc w:val="left"/>
              <w:rPr>
                <w:sz w:val="22"/>
                <w:szCs w:val="22"/>
              </w:rPr>
            </w:pPr>
            <w:r>
              <w:rPr>
                <w:sz w:val="22"/>
                <w:szCs w:val="22"/>
              </w:rPr>
              <w:t>corticosteroids</w:t>
            </w:r>
          </w:p>
        </w:tc>
        <w:tc>
          <w:tcPr>
            <w:tcW w:w="1871" w:type="dxa"/>
          </w:tcPr>
          <w:p w14:paraId="01A989EB"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52D65D9" w14:textId="5C12947E" w:rsidR="00B66772" w:rsidRPr="00F350A9" w:rsidRDefault="00B66772" w:rsidP="00EE4A12">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del w:id="6" w:author="Richard Haynes" w:date="2022-05-16T08:13:00Z">
              <w:r w:rsidDel="00EE4A12">
                <w:rPr>
                  <w:sz w:val="18"/>
                  <w:szCs w:val="22"/>
                  <w:vertAlign w:val="superscript"/>
                </w:rPr>
                <w:delText>b</w:delText>
              </w:r>
            </w:del>
            <w:ins w:id="7" w:author="Richard Haynes" w:date="2022-05-16T08:13:00Z">
              <w:r w:rsidR="00EE4A12">
                <w:rPr>
                  <w:sz w:val="18"/>
                  <w:szCs w:val="22"/>
                  <w:vertAlign w:val="superscript"/>
                </w:rPr>
                <w:t>c</w:t>
              </w:r>
            </w:ins>
          </w:p>
        </w:tc>
        <w:tc>
          <w:tcPr>
            <w:tcW w:w="1988" w:type="dxa"/>
          </w:tcPr>
          <w:p w14:paraId="1C653F31" w14:textId="4ACCD1F2"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7872BB1" w14:textId="77777777" w:rsidTr="00000E5E">
        <w:tc>
          <w:tcPr>
            <w:tcW w:w="8359" w:type="dxa"/>
            <w:gridSpan w:val="4"/>
            <w:tcBorders>
              <w:top w:val="nil"/>
              <w:bottom w:val="single" w:sz="4" w:space="0" w:color="auto"/>
            </w:tcBorders>
          </w:tcPr>
          <w:p w14:paraId="06C96728" w14:textId="7F3B26C1" w:rsidR="00B66772" w:rsidRPr="00F350A9" w:rsidRDefault="00B66772" w:rsidP="00BB213F">
            <w:pPr>
              <w:autoSpaceDE/>
              <w:autoSpaceDN/>
              <w:adjustRightInd/>
              <w:contextualSpacing w:val="0"/>
              <w:jc w:val="left"/>
              <w:rPr>
                <w:sz w:val="22"/>
                <w:szCs w:val="22"/>
              </w:rPr>
            </w:pPr>
            <w:r>
              <w:rPr>
                <w:sz w:val="20"/>
                <w:vertAlign w:val="superscript"/>
              </w:rPr>
              <w:t>a</w:t>
            </w:r>
            <w:r>
              <w:rPr>
                <w:sz w:val="20"/>
              </w:rPr>
              <w:t xml:space="preserve"> without suspected or confirmed influenza infection; </w:t>
            </w:r>
            <w:r>
              <w:rPr>
                <w:sz w:val="20"/>
                <w:vertAlign w:val="superscript"/>
              </w:rPr>
              <w:t xml:space="preserve">b </w:t>
            </w:r>
            <w:ins w:id="8" w:author="Richard Haynes" w:date="2022-05-16T08:12:00Z">
              <w:r w:rsidR="00EE4A12">
                <w:rPr>
                  <w:sz w:val="20"/>
                </w:rPr>
                <w:t xml:space="preserve">non-invasive ventilation, invasive mechanical ventilation or extra-corporeal membranous oxygenation (ECMO); </w:t>
              </w:r>
              <w:r w:rsidR="00EE4A12">
                <w:rPr>
                  <w:sz w:val="20"/>
                  <w:vertAlign w:val="superscript"/>
                </w:rPr>
                <w:t xml:space="preserve">c </w:t>
              </w:r>
            </w:ins>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2AE9CB2A" w:rsidR="00122CA0" w:rsidRPr="00633320" w:rsidRDefault="00C50400" w:rsidP="00633D2B">
      <w:r>
        <w:t xml:space="preserve">In a partial factorial design, participants may be entered into one or more randomised comparisons of active treatment plus usual care vs. usual care </w:t>
      </w:r>
      <w:r>
        <w:lastRenderedPageBreak/>
        <w:t>alone, simultaneously. This allows the effects of one treatment to be assessed in the presence or absence of another which generates useful information for clinicians and</w:t>
      </w:r>
      <w:r w:rsidR="00552C1B">
        <w:t xml:space="preserve"> health</w:t>
      </w:r>
      <w:r>
        <w:t xml:space="preserve"> policy</w:t>
      </w:r>
      <w:r w:rsidR="00552C1B">
        <w:t>-makers</w:t>
      </w:r>
      <w:r>
        <w:t>. In particular, this allows antiviral therapies to be assessed as monotherapy and in combination</w:t>
      </w:r>
      <w:r w:rsidR="00E75E2B">
        <w:t>,</w:t>
      </w:r>
      <w:r>
        <w:t xml:space="preserve"> which </w:t>
      </w:r>
      <w:r w:rsidR="00E75E2B">
        <w:t>will provide</w:t>
      </w:r>
      <w:r>
        <w:t xml:space="preserve"> important </w:t>
      </w:r>
      <w:r w:rsidR="00E75E2B">
        <w:t>information on</w:t>
      </w:r>
      <w:r>
        <w:t xml:space="preserve"> the efficacy</w:t>
      </w:r>
      <w:r w:rsidR="00E75E2B">
        <w:t>, safety</w:t>
      </w:r>
      <w:r>
        <w:t xml:space="preserve"> and the development of resistance. This protocol indicates clearly where specific combinations are not desirable.</w:t>
      </w:r>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xml:space="preserve">, Stevens-Johnson syndrome, anaphylaxis, aplastic </w:t>
      </w:r>
      <w:r w:rsidR="000F5D4C" w:rsidRPr="00633320">
        <w:rPr>
          <w:szCs w:val="22"/>
        </w:rPr>
        <w:lastRenderedPageBreak/>
        <w:t>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2901F102"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9" w:name="Signature_Page"/>
      <w:bookmarkStart w:id="10" w:name="bookmark0"/>
      <w:bookmarkStart w:id="11" w:name="_Toc481775678"/>
      <w:bookmarkStart w:id="12" w:name="_Toc224989188"/>
      <w:bookmarkStart w:id="13" w:name="_Toc225045458"/>
      <w:bookmarkStart w:id="14" w:name="_Toc224989189"/>
      <w:bookmarkStart w:id="15" w:name="_Toc225045459"/>
      <w:bookmarkStart w:id="16" w:name="_Toc221331249"/>
      <w:bookmarkStart w:id="17" w:name="_Toc221335981"/>
      <w:bookmarkStart w:id="18" w:name="_Toc221338335"/>
      <w:bookmarkStart w:id="19" w:name="_Toc221338499"/>
      <w:bookmarkStart w:id="20" w:name="_Toc221348619"/>
      <w:bookmarkStart w:id="21" w:name="_Toc221349005"/>
      <w:bookmarkStart w:id="22" w:name="_Toc221426484"/>
      <w:bookmarkStart w:id="23" w:name="_Toc221505606"/>
      <w:bookmarkStart w:id="24" w:name="_Toc221505992"/>
      <w:bookmarkStart w:id="25" w:name="_Toc22150618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52DD028" w14:textId="41001C2C" w:rsidR="009F4B83"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9F4B83" w:rsidRPr="0074457B">
        <w:rPr>
          <w:rFonts w:cs="Times New Roman"/>
          <w:noProof/>
        </w:rPr>
        <w:t>1</w:t>
      </w:r>
      <w:r w:rsidR="009F4B83">
        <w:rPr>
          <w:rFonts w:asciiTheme="minorHAnsi" w:hAnsiTheme="minorHAnsi" w:cstheme="minorBidi"/>
          <w:b w:val="0"/>
          <w:caps w:val="0"/>
          <w:noProof/>
          <w:color w:val="auto"/>
          <w:sz w:val="22"/>
          <w:szCs w:val="22"/>
        </w:rPr>
        <w:tab/>
      </w:r>
      <w:r w:rsidR="009F4B83">
        <w:rPr>
          <w:noProof/>
        </w:rPr>
        <w:t>BACKGROUND AND RATIONALE</w:t>
      </w:r>
      <w:r w:rsidR="009F4B83">
        <w:rPr>
          <w:noProof/>
        </w:rPr>
        <w:tab/>
      </w:r>
      <w:r w:rsidR="009F4B83">
        <w:rPr>
          <w:noProof/>
        </w:rPr>
        <w:fldChar w:fldCharType="begin"/>
      </w:r>
      <w:r w:rsidR="009F4B83">
        <w:rPr>
          <w:noProof/>
        </w:rPr>
        <w:instrText xml:space="preserve"> PAGEREF _Toc97376046 \h </w:instrText>
      </w:r>
      <w:r w:rsidR="009F4B83">
        <w:rPr>
          <w:noProof/>
        </w:rPr>
      </w:r>
      <w:r w:rsidR="009F4B83">
        <w:rPr>
          <w:noProof/>
        </w:rPr>
        <w:fldChar w:fldCharType="separate"/>
      </w:r>
      <w:r w:rsidR="002D61DD">
        <w:rPr>
          <w:noProof/>
        </w:rPr>
        <w:t>5</w:t>
      </w:r>
      <w:r w:rsidR="009F4B83">
        <w:rPr>
          <w:noProof/>
        </w:rPr>
        <w:fldChar w:fldCharType="end"/>
      </w:r>
    </w:p>
    <w:p w14:paraId="79977EB2" w14:textId="52A27D6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_Toc97376047 \h </w:instrText>
      </w:r>
      <w:r>
        <w:rPr>
          <w:noProof/>
        </w:rPr>
      </w:r>
      <w:r>
        <w:rPr>
          <w:noProof/>
        </w:rPr>
        <w:fldChar w:fldCharType="separate"/>
      </w:r>
      <w:r w:rsidR="002D61DD">
        <w:rPr>
          <w:noProof/>
        </w:rPr>
        <w:t>5</w:t>
      </w:r>
      <w:r>
        <w:rPr>
          <w:noProof/>
        </w:rPr>
        <w:fldChar w:fldCharType="end"/>
      </w:r>
    </w:p>
    <w:p w14:paraId="43E46FB8" w14:textId="4793C02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_Toc97376048 \h </w:instrText>
      </w:r>
      <w:r>
        <w:rPr>
          <w:noProof/>
        </w:rPr>
      </w:r>
      <w:r>
        <w:rPr>
          <w:noProof/>
        </w:rPr>
        <w:fldChar w:fldCharType="separate"/>
      </w:r>
      <w:r w:rsidR="002D61DD">
        <w:rPr>
          <w:noProof/>
        </w:rPr>
        <w:t>5</w:t>
      </w:r>
      <w:r>
        <w:rPr>
          <w:noProof/>
        </w:rPr>
        <w:fldChar w:fldCharType="end"/>
      </w:r>
    </w:p>
    <w:p w14:paraId="2D9EC5D4" w14:textId="3AAD1A73"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_Toc97376049 \h </w:instrText>
      </w:r>
      <w:r>
        <w:rPr>
          <w:noProof/>
        </w:rPr>
      </w:r>
      <w:r>
        <w:rPr>
          <w:noProof/>
        </w:rPr>
        <w:fldChar w:fldCharType="separate"/>
      </w:r>
      <w:r w:rsidR="002D61DD">
        <w:rPr>
          <w:noProof/>
        </w:rPr>
        <w:t>5</w:t>
      </w:r>
      <w:r>
        <w:rPr>
          <w:noProof/>
        </w:rPr>
        <w:fldChar w:fldCharType="end"/>
      </w:r>
    </w:p>
    <w:p w14:paraId="3F1823A4" w14:textId="2DC4C72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1.4</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_Toc97376050 \h </w:instrText>
      </w:r>
      <w:r>
        <w:rPr>
          <w:noProof/>
        </w:rPr>
      </w:r>
      <w:r>
        <w:rPr>
          <w:noProof/>
        </w:rPr>
        <w:fldChar w:fldCharType="separate"/>
      </w:r>
      <w:r w:rsidR="002D61DD">
        <w:rPr>
          <w:noProof/>
        </w:rPr>
        <w:t>6</w:t>
      </w:r>
      <w:r>
        <w:rPr>
          <w:noProof/>
        </w:rPr>
        <w:fldChar w:fldCharType="end"/>
      </w:r>
    </w:p>
    <w:p w14:paraId="1C1C2B50" w14:textId="7E96D40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1.5</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_Toc97376051 \h </w:instrText>
      </w:r>
      <w:r>
        <w:rPr>
          <w:noProof/>
        </w:rPr>
      </w:r>
      <w:r>
        <w:rPr>
          <w:noProof/>
        </w:rPr>
        <w:fldChar w:fldCharType="separate"/>
      </w:r>
      <w:r w:rsidR="002D61DD">
        <w:rPr>
          <w:noProof/>
        </w:rPr>
        <w:t>6</w:t>
      </w:r>
      <w:r>
        <w:rPr>
          <w:noProof/>
        </w:rPr>
        <w:fldChar w:fldCharType="end"/>
      </w:r>
    </w:p>
    <w:p w14:paraId="7FB662A4" w14:textId="1FA39C4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1.6</w:t>
      </w:r>
      <w:r>
        <w:rPr>
          <w:rFonts w:asciiTheme="minorHAnsi" w:hAnsiTheme="minorHAnsi" w:cstheme="minorBidi"/>
          <w:bCs w:val="0"/>
          <w:smallCaps w:val="0"/>
          <w:noProof/>
          <w:color w:val="auto"/>
          <w:sz w:val="22"/>
          <w:szCs w:val="22"/>
        </w:rPr>
        <w:tab/>
      </w:r>
      <w:r>
        <w:rPr>
          <w:noProof/>
        </w:rPr>
        <w:t>Early phase assessments</w:t>
      </w:r>
      <w:r>
        <w:rPr>
          <w:noProof/>
        </w:rPr>
        <w:tab/>
      </w:r>
      <w:r>
        <w:rPr>
          <w:noProof/>
        </w:rPr>
        <w:fldChar w:fldCharType="begin"/>
      </w:r>
      <w:r>
        <w:rPr>
          <w:noProof/>
        </w:rPr>
        <w:instrText xml:space="preserve"> PAGEREF _Toc97376052 \h </w:instrText>
      </w:r>
      <w:r>
        <w:rPr>
          <w:noProof/>
        </w:rPr>
      </w:r>
      <w:r>
        <w:rPr>
          <w:noProof/>
        </w:rPr>
        <w:fldChar w:fldCharType="separate"/>
      </w:r>
      <w:r w:rsidR="002D61DD">
        <w:rPr>
          <w:noProof/>
        </w:rPr>
        <w:t>7</w:t>
      </w:r>
      <w:r>
        <w:rPr>
          <w:noProof/>
        </w:rPr>
        <w:fldChar w:fldCharType="end"/>
      </w:r>
    </w:p>
    <w:p w14:paraId="12F331D4" w14:textId="70AFADA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_Toc97376053 \h </w:instrText>
      </w:r>
      <w:r>
        <w:rPr>
          <w:noProof/>
        </w:rPr>
      </w:r>
      <w:r>
        <w:rPr>
          <w:noProof/>
        </w:rPr>
        <w:fldChar w:fldCharType="separate"/>
      </w:r>
      <w:r w:rsidR="002D61DD">
        <w:rPr>
          <w:noProof/>
        </w:rPr>
        <w:t>7</w:t>
      </w:r>
      <w:r>
        <w:rPr>
          <w:noProof/>
        </w:rPr>
        <w:fldChar w:fldCharType="end"/>
      </w:r>
    </w:p>
    <w:p w14:paraId="16CB5C6C" w14:textId="39C1106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_Toc97376054 \h </w:instrText>
      </w:r>
      <w:r>
        <w:rPr>
          <w:noProof/>
        </w:rPr>
      </w:r>
      <w:r>
        <w:rPr>
          <w:noProof/>
        </w:rPr>
        <w:fldChar w:fldCharType="separate"/>
      </w:r>
      <w:r w:rsidR="002D61DD">
        <w:rPr>
          <w:noProof/>
        </w:rPr>
        <w:t>7</w:t>
      </w:r>
      <w:r>
        <w:rPr>
          <w:noProof/>
        </w:rPr>
        <w:fldChar w:fldCharType="end"/>
      </w:r>
    </w:p>
    <w:p w14:paraId="12A55CE0" w14:textId="03E1A8A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_Toc97376055 \h </w:instrText>
      </w:r>
      <w:r>
        <w:rPr>
          <w:noProof/>
        </w:rPr>
      </w:r>
      <w:r>
        <w:rPr>
          <w:noProof/>
        </w:rPr>
        <w:fldChar w:fldCharType="separate"/>
      </w:r>
      <w:r w:rsidR="002D61DD">
        <w:rPr>
          <w:noProof/>
        </w:rPr>
        <w:t>8</w:t>
      </w:r>
      <w:r>
        <w:rPr>
          <w:noProof/>
        </w:rPr>
        <w:fldChar w:fldCharType="end"/>
      </w:r>
    </w:p>
    <w:p w14:paraId="6CE8B558" w14:textId="370125A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2.3</w:t>
      </w:r>
      <w:r>
        <w:rPr>
          <w:rFonts w:asciiTheme="minorHAnsi" w:hAnsiTheme="minorHAnsi" w:cstheme="minorBidi"/>
          <w:bCs w:val="0"/>
          <w:smallCaps w:val="0"/>
          <w:noProof/>
          <w:color w:val="auto"/>
          <w:sz w:val="22"/>
          <w:szCs w:val="22"/>
        </w:rPr>
        <w:tab/>
      </w:r>
      <w:r>
        <w:rPr>
          <w:noProof/>
        </w:rPr>
        <w:t>Baseline inform</w:t>
      </w:r>
      <w:bookmarkStart w:id="26" w:name="_GoBack"/>
      <w:bookmarkEnd w:id="26"/>
      <w:r>
        <w:rPr>
          <w:noProof/>
        </w:rPr>
        <w:t>ation</w:t>
      </w:r>
      <w:r>
        <w:rPr>
          <w:noProof/>
        </w:rPr>
        <w:tab/>
      </w:r>
      <w:r>
        <w:rPr>
          <w:noProof/>
        </w:rPr>
        <w:fldChar w:fldCharType="begin"/>
      </w:r>
      <w:r>
        <w:rPr>
          <w:noProof/>
        </w:rPr>
        <w:instrText xml:space="preserve"> PAGEREF _Toc97376056 \h </w:instrText>
      </w:r>
      <w:r>
        <w:rPr>
          <w:noProof/>
        </w:rPr>
      </w:r>
      <w:r>
        <w:rPr>
          <w:noProof/>
        </w:rPr>
        <w:fldChar w:fldCharType="separate"/>
      </w:r>
      <w:r w:rsidR="002D61DD">
        <w:rPr>
          <w:noProof/>
        </w:rPr>
        <w:t>9</w:t>
      </w:r>
      <w:r>
        <w:rPr>
          <w:noProof/>
        </w:rPr>
        <w:fldChar w:fldCharType="end"/>
      </w:r>
    </w:p>
    <w:p w14:paraId="3681E51C" w14:textId="53838F1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_Toc97376057 \h </w:instrText>
      </w:r>
      <w:r>
        <w:rPr>
          <w:noProof/>
        </w:rPr>
      </w:r>
      <w:r>
        <w:rPr>
          <w:noProof/>
        </w:rPr>
        <w:fldChar w:fldCharType="separate"/>
      </w:r>
      <w:r w:rsidR="002D61DD">
        <w:rPr>
          <w:noProof/>
        </w:rPr>
        <w:t>10</w:t>
      </w:r>
      <w:r>
        <w:rPr>
          <w:noProof/>
        </w:rPr>
        <w:fldChar w:fldCharType="end"/>
      </w:r>
    </w:p>
    <w:p w14:paraId="303F2BA1" w14:textId="33C375F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_Toc97376058 \h </w:instrText>
      </w:r>
      <w:r>
        <w:rPr>
          <w:noProof/>
        </w:rPr>
      </w:r>
      <w:r>
        <w:rPr>
          <w:noProof/>
        </w:rPr>
        <w:fldChar w:fldCharType="separate"/>
      </w:r>
      <w:r w:rsidR="002D61DD">
        <w:rPr>
          <w:noProof/>
        </w:rPr>
        <w:t>11</w:t>
      </w:r>
      <w:r>
        <w:rPr>
          <w:noProof/>
        </w:rPr>
        <w:fldChar w:fldCharType="end"/>
      </w:r>
    </w:p>
    <w:p w14:paraId="02798BC5" w14:textId="2AE6D9F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_Toc97376079 \h </w:instrText>
      </w:r>
      <w:r>
        <w:rPr>
          <w:noProof/>
        </w:rPr>
      </w:r>
      <w:r>
        <w:rPr>
          <w:noProof/>
        </w:rPr>
        <w:fldChar w:fldCharType="separate"/>
      </w:r>
      <w:r w:rsidR="002D61DD">
        <w:rPr>
          <w:noProof/>
        </w:rPr>
        <w:t>12</w:t>
      </w:r>
      <w:r>
        <w:rPr>
          <w:noProof/>
        </w:rPr>
        <w:fldChar w:fldCharType="end"/>
      </w:r>
    </w:p>
    <w:p w14:paraId="0BF3B499" w14:textId="7164EAE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_Toc97376080 \h </w:instrText>
      </w:r>
      <w:r>
        <w:rPr>
          <w:noProof/>
        </w:rPr>
      </w:r>
      <w:r>
        <w:rPr>
          <w:noProof/>
        </w:rPr>
        <w:fldChar w:fldCharType="separate"/>
      </w:r>
      <w:r w:rsidR="002D61DD">
        <w:rPr>
          <w:noProof/>
        </w:rPr>
        <w:t>12</w:t>
      </w:r>
      <w:r>
        <w:rPr>
          <w:noProof/>
        </w:rPr>
        <w:fldChar w:fldCharType="end"/>
      </w:r>
    </w:p>
    <w:p w14:paraId="1F64159F" w14:textId="28B63AB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_Toc97376081 \h </w:instrText>
      </w:r>
      <w:r>
        <w:rPr>
          <w:noProof/>
        </w:rPr>
      </w:r>
      <w:r>
        <w:rPr>
          <w:noProof/>
        </w:rPr>
        <w:fldChar w:fldCharType="separate"/>
      </w:r>
      <w:r w:rsidR="002D61DD">
        <w:rPr>
          <w:noProof/>
        </w:rPr>
        <w:t>13</w:t>
      </w:r>
      <w:r>
        <w:rPr>
          <w:noProof/>
        </w:rPr>
        <w:fldChar w:fldCharType="end"/>
      </w:r>
    </w:p>
    <w:p w14:paraId="5D9E3C88" w14:textId="26B9862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_Toc97376082 \h </w:instrText>
      </w:r>
      <w:r>
        <w:rPr>
          <w:noProof/>
        </w:rPr>
      </w:r>
      <w:r>
        <w:rPr>
          <w:noProof/>
        </w:rPr>
        <w:fldChar w:fldCharType="separate"/>
      </w:r>
      <w:r w:rsidR="002D61DD">
        <w:rPr>
          <w:noProof/>
        </w:rPr>
        <w:t>14</w:t>
      </w:r>
      <w:r>
        <w:rPr>
          <w:noProof/>
        </w:rPr>
        <w:fldChar w:fldCharType="end"/>
      </w:r>
    </w:p>
    <w:p w14:paraId="1A851ED0" w14:textId="74008AC3"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_Toc97376083 \h </w:instrText>
      </w:r>
      <w:r>
        <w:rPr>
          <w:noProof/>
        </w:rPr>
      </w:r>
      <w:r>
        <w:rPr>
          <w:noProof/>
        </w:rPr>
        <w:fldChar w:fldCharType="separate"/>
      </w:r>
      <w:r w:rsidR="002D61DD">
        <w:rPr>
          <w:noProof/>
        </w:rPr>
        <w:t>14</w:t>
      </w:r>
      <w:r>
        <w:rPr>
          <w:noProof/>
        </w:rPr>
        <w:fldChar w:fldCharType="end"/>
      </w:r>
    </w:p>
    <w:p w14:paraId="7FFBD4D8" w14:textId="2E85829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_Toc97376084 \h </w:instrText>
      </w:r>
      <w:r>
        <w:rPr>
          <w:noProof/>
        </w:rPr>
      </w:r>
      <w:r>
        <w:rPr>
          <w:noProof/>
        </w:rPr>
        <w:fldChar w:fldCharType="separate"/>
      </w:r>
      <w:r w:rsidR="002D61DD">
        <w:rPr>
          <w:noProof/>
        </w:rPr>
        <w:t>14</w:t>
      </w:r>
      <w:r>
        <w:rPr>
          <w:noProof/>
        </w:rPr>
        <w:fldChar w:fldCharType="end"/>
      </w:r>
    </w:p>
    <w:p w14:paraId="7B216703" w14:textId="66690B3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_Toc97376085 \h </w:instrText>
      </w:r>
      <w:r>
        <w:rPr>
          <w:noProof/>
        </w:rPr>
      </w:r>
      <w:r>
        <w:rPr>
          <w:noProof/>
        </w:rPr>
        <w:fldChar w:fldCharType="separate"/>
      </w:r>
      <w:r w:rsidR="002D61DD">
        <w:rPr>
          <w:noProof/>
        </w:rPr>
        <w:t>15</w:t>
      </w:r>
      <w:r>
        <w:rPr>
          <w:noProof/>
        </w:rPr>
        <w:fldChar w:fldCharType="end"/>
      </w:r>
    </w:p>
    <w:p w14:paraId="4B79EABB" w14:textId="1F678691"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_Toc97376091 \h </w:instrText>
      </w:r>
      <w:r>
        <w:rPr>
          <w:noProof/>
        </w:rPr>
      </w:r>
      <w:r>
        <w:rPr>
          <w:noProof/>
        </w:rPr>
        <w:fldChar w:fldCharType="separate"/>
      </w:r>
      <w:r w:rsidR="002D61DD">
        <w:rPr>
          <w:noProof/>
        </w:rPr>
        <w:t>16</w:t>
      </w:r>
      <w:r>
        <w:rPr>
          <w:noProof/>
        </w:rPr>
        <w:fldChar w:fldCharType="end"/>
      </w:r>
    </w:p>
    <w:p w14:paraId="1F2EDF87" w14:textId="2452680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_Toc97376092 \h </w:instrText>
      </w:r>
      <w:r>
        <w:rPr>
          <w:noProof/>
        </w:rPr>
      </w:r>
      <w:r>
        <w:rPr>
          <w:noProof/>
        </w:rPr>
        <w:fldChar w:fldCharType="separate"/>
      </w:r>
      <w:r w:rsidR="002D61DD">
        <w:rPr>
          <w:noProof/>
        </w:rPr>
        <w:t>16</w:t>
      </w:r>
      <w:r>
        <w:rPr>
          <w:noProof/>
        </w:rPr>
        <w:fldChar w:fldCharType="end"/>
      </w:r>
    </w:p>
    <w:p w14:paraId="6441FE7B" w14:textId="4D60C60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_Toc97376093 \h </w:instrText>
      </w:r>
      <w:r>
        <w:rPr>
          <w:noProof/>
        </w:rPr>
      </w:r>
      <w:r>
        <w:rPr>
          <w:noProof/>
        </w:rPr>
        <w:fldChar w:fldCharType="separate"/>
      </w:r>
      <w:r w:rsidR="002D61DD">
        <w:rPr>
          <w:noProof/>
        </w:rPr>
        <w:t>16</w:t>
      </w:r>
      <w:r>
        <w:rPr>
          <w:noProof/>
        </w:rPr>
        <w:fldChar w:fldCharType="end"/>
      </w:r>
    </w:p>
    <w:p w14:paraId="52CC969D" w14:textId="195CA01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_Toc97376094 \h </w:instrText>
      </w:r>
      <w:r>
        <w:rPr>
          <w:noProof/>
        </w:rPr>
      </w:r>
      <w:r>
        <w:rPr>
          <w:noProof/>
        </w:rPr>
        <w:fldChar w:fldCharType="separate"/>
      </w:r>
      <w:r w:rsidR="002D61DD">
        <w:rPr>
          <w:noProof/>
        </w:rPr>
        <w:t>17</w:t>
      </w:r>
      <w:r>
        <w:rPr>
          <w:noProof/>
        </w:rPr>
        <w:fldChar w:fldCharType="end"/>
      </w:r>
    </w:p>
    <w:p w14:paraId="0DBAEE63" w14:textId="14F9CC6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_Toc97376095 \h </w:instrText>
      </w:r>
      <w:r>
        <w:rPr>
          <w:noProof/>
        </w:rPr>
      </w:r>
      <w:r>
        <w:rPr>
          <w:noProof/>
        </w:rPr>
        <w:fldChar w:fldCharType="separate"/>
      </w:r>
      <w:r w:rsidR="002D61DD">
        <w:rPr>
          <w:noProof/>
        </w:rPr>
        <w:t>17</w:t>
      </w:r>
      <w:r>
        <w:rPr>
          <w:noProof/>
        </w:rPr>
        <w:fldChar w:fldCharType="end"/>
      </w:r>
    </w:p>
    <w:p w14:paraId="57580E46" w14:textId="19C8B29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_Toc97376096 \h </w:instrText>
      </w:r>
      <w:r>
        <w:rPr>
          <w:noProof/>
        </w:rPr>
      </w:r>
      <w:r>
        <w:rPr>
          <w:noProof/>
        </w:rPr>
        <w:fldChar w:fldCharType="separate"/>
      </w:r>
      <w:r w:rsidR="002D61DD">
        <w:rPr>
          <w:noProof/>
        </w:rPr>
        <w:t>18</w:t>
      </w:r>
      <w:r>
        <w:rPr>
          <w:noProof/>
        </w:rPr>
        <w:fldChar w:fldCharType="end"/>
      </w:r>
    </w:p>
    <w:p w14:paraId="68288A1D" w14:textId="6FF716EF"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_Toc97376097 \h </w:instrText>
      </w:r>
      <w:r>
        <w:rPr>
          <w:noProof/>
        </w:rPr>
      </w:r>
      <w:r>
        <w:rPr>
          <w:noProof/>
        </w:rPr>
        <w:fldChar w:fldCharType="separate"/>
      </w:r>
      <w:r w:rsidR="002D61DD">
        <w:rPr>
          <w:noProof/>
        </w:rPr>
        <w:t>18</w:t>
      </w:r>
      <w:r>
        <w:rPr>
          <w:noProof/>
        </w:rPr>
        <w:fldChar w:fldCharType="end"/>
      </w:r>
    </w:p>
    <w:p w14:paraId="76476FF2" w14:textId="758A59D7"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_Toc97376098 \h </w:instrText>
      </w:r>
      <w:r>
        <w:rPr>
          <w:noProof/>
        </w:rPr>
      </w:r>
      <w:r>
        <w:rPr>
          <w:noProof/>
        </w:rPr>
        <w:fldChar w:fldCharType="separate"/>
      </w:r>
      <w:r w:rsidR="002D61DD">
        <w:rPr>
          <w:noProof/>
        </w:rPr>
        <w:t>18</w:t>
      </w:r>
      <w:r>
        <w:rPr>
          <w:noProof/>
        </w:rPr>
        <w:fldChar w:fldCharType="end"/>
      </w:r>
    </w:p>
    <w:p w14:paraId="2D9E88F5" w14:textId="0508630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_Toc97376099 \h </w:instrText>
      </w:r>
      <w:r>
        <w:rPr>
          <w:noProof/>
        </w:rPr>
      </w:r>
      <w:r>
        <w:rPr>
          <w:noProof/>
        </w:rPr>
        <w:fldChar w:fldCharType="separate"/>
      </w:r>
      <w:r w:rsidR="002D61DD">
        <w:rPr>
          <w:noProof/>
        </w:rPr>
        <w:t>18</w:t>
      </w:r>
      <w:r>
        <w:rPr>
          <w:noProof/>
        </w:rPr>
        <w:fldChar w:fldCharType="end"/>
      </w:r>
    </w:p>
    <w:p w14:paraId="35F8E42A" w14:textId="559E5D9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_Toc97376100 \h </w:instrText>
      </w:r>
      <w:r>
        <w:rPr>
          <w:noProof/>
        </w:rPr>
      </w:r>
      <w:r>
        <w:rPr>
          <w:noProof/>
        </w:rPr>
        <w:fldChar w:fldCharType="separate"/>
      </w:r>
      <w:r w:rsidR="002D61DD">
        <w:rPr>
          <w:noProof/>
        </w:rPr>
        <w:t>19</w:t>
      </w:r>
      <w:r>
        <w:rPr>
          <w:noProof/>
        </w:rPr>
        <w:fldChar w:fldCharType="end"/>
      </w:r>
    </w:p>
    <w:p w14:paraId="2855EBD6" w14:textId="51ED7FA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_Toc97376101 \h </w:instrText>
      </w:r>
      <w:r>
        <w:rPr>
          <w:noProof/>
        </w:rPr>
      </w:r>
      <w:r>
        <w:rPr>
          <w:noProof/>
        </w:rPr>
        <w:fldChar w:fldCharType="separate"/>
      </w:r>
      <w:r w:rsidR="002D61DD">
        <w:rPr>
          <w:noProof/>
        </w:rPr>
        <w:t>19</w:t>
      </w:r>
      <w:r>
        <w:rPr>
          <w:noProof/>
        </w:rPr>
        <w:fldChar w:fldCharType="end"/>
      </w:r>
    </w:p>
    <w:p w14:paraId="03453CA6" w14:textId="65F8CAF6"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_Toc97376102 \h </w:instrText>
      </w:r>
      <w:r>
        <w:rPr>
          <w:noProof/>
        </w:rPr>
      </w:r>
      <w:r>
        <w:rPr>
          <w:noProof/>
        </w:rPr>
        <w:fldChar w:fldCharType="separate"/>
      </w:r>
      <w:r w:rsidR="002D61DD">
        <w:rPr>
          <w:noProof/>
        </w:rPr>
        <w:t>19</w:t>
      </w:r>
      <w:r>
        <w:rPr>
          <w:noProof/>
        </w:rPr>
        <w:fldChar w:fldCharType="end"/>
      </w:r>
    </w:p>
    <w:p w14:paraId="12345FDC" w14:textId="548F8C5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_Toc97376103 \h </w:instrText>
      </w:r>
      <w:r>
        <w:rPr>
          <w:noProof/>
        </w:rPr>
      </w:r>
      <w:r>
        <w:rPr>
          <w:noProof/>
        </w:rPr>
        <w:fldChar w:fldCharType="separate"/>
      </w:r>
      <w:r w:rsidR="002D61DD">
        <w:rPr>
          <w:noProof/>
        </w:rPr>
        <w:t>19</w:t>
      </w:r>
      <w:r>
        <w:rPr>
          <w:noProof/>
        </w:rPr>
        <w:fldChar w:fldCharType="end"/>
      </w:r>
    </w:p>
    <w:p w14:paraId="7E4E2D33" w14:textId="22CEB5F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_Toc97376104 \h </w:instrText>
      </w:r>
      <w:r>
        <w:rPr>
          <w:noProof/>
        </w:rPr>
      </w:r>
      <w:r>
        <w:rPr>
          <w:noProof/>
        </w:rPr>
        <w:fldChar w:fldCharType="separate"/>
      </w:r>
      <w:r w:rsidR="002D61DD">
        <w:rPr>
          <w:noProof/>
        </w:rPr>
        <w:t>20</w:t>
      </w:r>
      <w:r>
        <w:rPr>
          <w:noProof/>
        </w:rPr>
        <w:fldChar w:fldCharType="end"/>
      </w:r>
    </w:p>
    <w:p w14:paraId="1828E9CD" w14:textId="61FD4A8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_Toc97376105 \h </w:instrText>
      </w:r>
      <w:r>
        <w:rPr>
          <w:noProof/>
        </w:rPr>
      </w:r>
      <w:r>
        <w:rPr>
          <w:noProof/>
        </w:rPr>
        <w:fldChar w:fldCharType="separate"/>
      </w:r>
      <w:r w:rsidR="002D61DD">
        <w:rPr>
          <w:noProof/>
        </w:rPr>
        <w:t>20</w:t>
      </w:r>
      <w:r>
        <w:rPr>
          <w:noProof/>
        </w:rPr>
        <w:fldChar w:fldCharType="end"/>
      </w:r>
    </w:p>
    <w:p w14:paraId="749E2314" w14:textId="199A1CB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_Toc97376106 \h </w:instrText>
      </w:r>
      <w:r>
        <w:rPr>
          <w:noProof/>
        </w:rPr>
      </w:r>
      <w:r>
        <w:rPr>
          <w:noProof/>
        </w:rPr>
        <w:fldChar w:fldCharType="separate"/>
      </w:r>
      <w:r w:rsidR="002D61DD">
        <w:rPr>
          <w:noProof/>
        </w:rPr>
        <w:t>20</w:t>
      </w:r>
      <w:r>
        <w:rPr>
          <w:noProof/>
        </w:rPr>
        <w:fldChar w:fldCharType="end"/>
      </w:r>
    </w:p>
    <w:p w14:paraId="71B4ACA6" w14:textId="30A097F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_Toc97376107 \h </w:instrText>
      </w:r>
      <w:r>
        <w:rPr>
          <w:noProof/>
        </w:rPr>
      </w:r>
      <w:r>
        <w:rPr>
          <w:noProof/>
        </w:rPr>
        <w:fldChar w:fldCharType="separate"/>
      </w:r>
      <w:r w:rsidR="002D61DD">
        <w:rPr>
          <w:noProof/>
        </w:rPr>
        <w:t>20</w:t>
      </w:r>
      <w:r>
        <w:rPr>
          <w:noProof/>
        </w:rPr>
        <w:fldChar w:fldCharType="end"/>
      </w:r>
    </w:p>
    <w:p w14:paraId="3B505C35" w14:textId="5261A5D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_Toc97376108 \h </w:instrText>
      </w:r>
      <w:r>
        <w:rPr>
          <w:noProof/>
        </w:rPr>
      </w:r>
      <w:r>
        <w:rPr>
          <w:noProof/>
        </w:rPr>
        <w:fldChar w:fldCharType="separate"/>
      </w:r>
      <w:r w:rsidR="002D61DD">
        <w:rPr>
          <w:noProof/>
        </w:rPr>
        <w:t>20</w:t>
      </w:r>
      <w:r>
        <w:rPr>
          <w:noProof/>
        </w:rPr>
        <w:fldChar w:fldCharType="end"/>
      </w:r>
    </w:p>
    <w:p w14:paraId="14EE397E" w14:textId="06F7449D"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_Toc97376109 \h </w:instrText>
      </w:r>
      <w:r>
        <w:rPr>
          <w:noProof/>
        </w:rPr>
      </w:r>
      <w:r>
        <w:rPr>
          <w:noProof/>
        </w:rPr>
        <w:fldChar w:fldCharType="separate"/>
      </w:r>
      <w:r w:rsidR="002D61DD">
        <w:rPr>
          <w:noProof/>
        </w:rPr>
        <w:t>21</w:t>
      </w:r>
      <w:r>
        <w:rPr>
          <w:noProof/>
        </w:rPr>
        <w:fldChar w:fldCharType="end"/>
      </w:r>
    </w:p>
    <w:p w14:paraId="12206141" w14:textId="196BE73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_Toc97376110 \h </w:instrText>
      </w:r>
      <w:r>
        <w:rPr>
          <w:noProof/>
        </w:rPr>
      </w:r>
      <w:r>
        <w:rPr>
          <w:noProof/>
        </w:rPr>
        <w:fldChar w:fldCharType="separate"/>
      </w:r>
      <w:r w:rsidR="002D61DD">
        <w:rPr>
          <w:noProof/>
        </w:rPr>
        <w:t>21</w:t>
      </w:r>
      <w:r>
        <w:rPr>
          <w:noProof/>
        </w:rPr>
        <w:fldChar w:fldCharType="end"/>
      </w:r>
    </w:p>
    <w:p w14:paraId="7F3FC337" w14:textId="6A913F67"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_Toc97376111 \h </w:instrText>
      </w:r>
      <w:r>
        <w:rPr>
          <w:noProof/>
        </w:rPr>
      </w:r>
      <w:r>
        <w:rPr>
          <w:noProof/>
        </w:rPr>
        <w:fldChar w:fldCharType="separate"/>
      </w:r>
      <w:r w:rsidR="002D61DD">
        <w:rPr>
          <w:noProof/>
        </w:rPr>
        <w:t>22</w:t>
      </w:r>
      <w:r>
        <w:rPr>
          <w:noProof/>
        </w:rPr>
        <w:fldChar w:fldCharType="end"/>
      </w:r>
    </w:p>
    <w:p w14:paraId="4C31158F" w14:textId="10B226CA"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_Toc97376113 \h </w:instrText>
      </w:r>
      <w:r>
        <w:rPr>
          <w:noProof/>
        </w:rPr>
      </w:r>
      <w:r>
        <w:rPr>
          <w:noProof/>
        </w:rPr>
        <w:fldChar w:fldCharType="separate"/>
      </w:r>
      <w:r w:rsidR="002D61DD">
        <w:rPr>
          <w:noProof/>
        </w:rPr>
        <w:t>25</w:t>
      </w:r>
      <w:r>
        <w:rPr>
          <w:noProof/>
        </w:rPr>
        <w:fldChar w:fldCharType="end"/>
      </w:r>
    </w:p>
    <w:p w14:paraId="1214DD1A" w14:textId="5653F9E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_Toc97376114 \h </w:instrText>
      </w:r>
      <w:r>
        <w:rPr>
          <w:noProof/>
        </w:rPr>
      </w:r>
      <w:r>
        <w:rPr>
          <w:noProof/>
        </w:rPr>
        <w:fldChar w:fldCharType="separate"/>
      </w:r>
      <w:r w:rsidR="002D61DD">
        <w:rPr>
          <w:noProof/>
        </w:rPr>
        <w:t>25</w:t>
      </w:r>
      <w:r>
        <w:rPr>
          <w:noProof/>
        </w:rPr>
        <w:fldChar w:fldCharType="end"/>
      </w:r>
    </w:p>
    <w:p w14:paraId="4572F33B" w14:textId="31215A4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_Toc97376116 \h </w:instrText>
      </w:r>
      <w:r>
        <w:rPr>
          <w:noProof/>
        </w:rPr>
      </w:r>
      <w:r>
        <w:rPr>
          <w:noProof/>
        </w:rPr>
        <w:fldChar w:fldCharType="separate"/>
      </w:r>
      <w:r w:rsidR="002D61DD">
        <w:rPr>
          <w:noProof/>
        </w:rPr>
        <w:t>29</w:t>
      </w:r>
      <w:r>
        <w:rPr>
          <w:noProof/>
        </w:rPr>
        <w:fldChar w:fldCharType="end"/>
      </w:r>
    </w:p>
    <w:p w14:paraId="65E9EE88" w14:textId="1B88AA1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_Toc97376117 \h </w:instrText>
      </w:r>
      <w:r>
        <w:rPr>
          <w:noProof/>
        </w:rPr>
      </w:r>
      <w:r>
        <w:rPr>
          <w:noProof/>
        </w:rPr>
        <w:fldChar w:fldCharType="separate"/>
      </w:r>
      <w:r w:rsidR="002D61DD">
        <w:rPr>
          <w:noProof/>
        </w:rPr>
        <w:t>32</w:t>
      </w:r>
      <w:r>
        <w:rPr>
          <w:noProof/>
        </w:rPr>
        <w:fldChar w:fldCharType="end"/>
      </w:r>
    </w:p>
    <w:p w14:paraId="5A70B7EA" w14:textId="46DAD93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_Toc97376118 \h </w:instrText>
      </w:r>
      <w:r>
        <w:rPr>
          <w:noProof/>
        </w:rPr>
      </w:r>
      <w:r>
        <w:rPr>
          <w:noProof/>
        </w:rPr>
        <w:fldChar w:fldCharType="separate"/>
      </w:r>
      <w:r w:rsidR="002D61DD">
        <w:rPr>
          <w:noProof/>
        </w:rPr>
        <w:t>34</w:t>
      </w:r>
      <w:r>
        <w:rPr>
          <w:noProof/>
        </w:rPr>
        <w:fldChar w:fldCharType="end"/>
      </w:r>
    </w:p>
    <w:p w14:paraId="314C640D" w14:textId="56CC335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_Toc97376119 \h </w:instrText>
      </w:r>
      <w:r>
        <w:rPr>
          <w:noProof/>
        </w:rPr>
      </w:r>
      <w:r>
        <w:rPr>
          <w:noProof/>
        </w:rPr>
        <w:fldChar w:fldCharType="separate"/>
      </w:r>
      <w:r w:rsidR="002D61DD">
        <w:rPr>
          <w:noProof/>
        </w:rPr>
        <w:t>36</w:t>
      </w:r>
      <w:r>
        <w:rPr>
          <w:noProof/>
        </w:rPr>
        <w:fldChar w:fldCharType="end"/>
      </w:r>
    </w:p>
    <w:p w14:paraId="5AA70A9B" w14:textId="53CD4748"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_Toc97376120 \h </w:instrText>
      </w:r>
      <w:r>
        <w:rPr>
          <w:noProof/>
        </w:rPr>
      </w:r>
      <w:r>
        <w:rPr>
          <w:noProof/>
        </w:rPr>
        <w:fldChar w:fldCharType="separate"/>
      </w:r>
      <w:r w:rsidR="002D61DD">
        <w:rPr>
          <w:noProof/>
        </w:rPr>
        <w:t>38</w:t>
      </w:r>
      <w:r>
        <w:rPr>
          <w:noProof/>
        </w:rPr>
        <w:fldChar w:fldCharType="end"/>
      </w:r>
    </w:p>
    <w:p w14:paraId="554ECBE0" w14:textId="4A0B61DB"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_Toc97376121 \h </w:instrText>
      </w:r>
      <w:r>
        <w:rPr>
          <w:noProof/>
        </w:rPr>
      </w:r>
      <w:r>
        <w:rPr>
          <w:noProof/>
        </w:rPr>
        <w:fldChar w:fldCharType="separate"/>
      </w:r>
      <w:r w:rsidR="002D61DD">
        <w:rPr>
          <w:noProof/>
        </w:rPr>
        <w:t>41</w:t>
      </w:r>
      <w:r>
        <w:rPr>
          <w:noProof/>
        </w:rPr>
        <w:fldChar w:fldCharType="end"/>
      </w:r>
    </w:p>
    <w:p w14:paraId="44770676" w14:textId="5E0EB475"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35" w:name="_Toc215456652"/>
      <w:bookmarkStart w:id="36" w:name="_Ref247359968"/>
      <w:bookmarkStart w:id="37" w:name="_Toc38099236"/>
      <w:bookmarkStart w:id="38" w:name="_Toc44674830"/>
      <w:bookmarkStart w:id="39" w:name="_Toc97376046"/>
      <w:r w:rsidRPr="00633320">
        <w:lastRenderedPageBreak/>
        <w:t>BACKGROUND AND RATIONALE</w:t>
      </w:r>
      <w:bookmarkEnd w:id="35"/>
      <w:bookmarkEnd w:id="36"/>
      <w:bookmarkEnd w:id="37"/>
      <w:bookmarkEnd w:id="38"/>
      <w:bookmarkEnd w:id="39"/>
    </w:p>
    <w:p w14:paraId="4196DE7D" w14:textId="77777777" w:rsidR="00A62D78" w:rsidRPr="00633320" w:rsidRDefault="00A62D78" w:rsidP="008F2EC2">
      <w:pPr>
        <w:pStyle w:val="Heading2"/>
      </w:pPr>
      <w:bookmarkStart w:id="40" w:name="_Toc38099237"/>
      <w:bookmarkStart w:id="41" w:name="_Toc44674831"/>
      <w:bookmarkStart w:id="42" w:name="_Toc97376047"/>
      <w:bookmarkStart w:id="43" w:name="_Ref247359498"/>
      <w:r w:rsidRPr="00633320">
        <w:t>S</w:t>
      </w:r>
      <w:r w:rsidR="00295817" w:rsidRPr="00633320">
        <w:t>etting</w:t>
      </w:r>
      <w:bookmarkEnd w:id="40"/>
      <w:bookmarkEnd w:id="41"/>
      <w:bookmarkEnd w:id="42"/>
    </w:p>
    <w:p w14:paraId="53E23B9F" w14:textId="2B0A3C6C"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 </w:instrText>
        </w:r>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1</w:t>
        </w:r>
        <w:r w:rsidR="00DC738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2-4</w:t>
        </w:r>
        <w:r w:rsidR="00DC738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w:t>
        </w:r>
        <w:r w:rsidR="00DC738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 </w:instrText>
        </w:r>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5</w:t>
        </w:r>
        <w:r w:rsidR="00DC738F"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44" w:name="_Toc244455447"/>
      <w:bookmarkStart w:id="45" w:name="_Toc244547126"/>
      <w:bookmarkStart w:id="46" w:name="_Toc244455448"/>
      <w:bookmarkStart w:id="47" w:name="_Toc244547127"/>
      <w:bookmarkStart w:id="48" w:name="_Toc38099238"/>
      <w:bookmarkStart w:id="49" w:name="_Toc44674832"/>
      <w:bookmarkStart w:id="50" w:name="_Toc97376048"/>
      <w:bookmarkEnd w:id="43"/>
      <w:bookmarkEnd w:id="44"/>
      <w:bookmarkEnd w:id="45"/>
      <w:bookmarkEnd w:id="46"/>
      <w:bookmarkEnd w:id="47"/>
      <w:r w:rsidRPr="00633320">
        <w:t>Treatment Options</w:t>
      </w:r>
      <w:bookmarkEnd w:id="48"/>
      <w:bookmarkEnd w:id="49"/>
      <w:bookmarkEnd w:id="50"/>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51" w:name="_Ref54595813"/>
      <w:bookmarkStart w:id="52" w:name="_Toc97376049"/>
      <w:r w:rsidRPr="00633320">
        <w:t>Modifications to the number of treatment arms</w:t>
      </w:r>
      <w:bookmarkEnd w:id="51"/>
      <w:bookmarkEnd w:id="52"/>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w:t>
      </w:r>
      <w:r w:rsidRPr="00633320">
        <w:lastRenderedPageBreak/>
        <w:t>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53" w:name="_Toc37107286"/>
      <w:bookmarkStart w:id="54" w:name="_Toc38099241"/>
      <w:bookmarkStart w:id="55" w:name="_Toc44674835"/>
      <w:bookmarkStart w:id="56" w:name="_Toc97376050"/>
      <w:r w:rsidRPr="00633320">
        <w:t>Design Considerations</w:t>
      </w:r>
      <w:bookmarkEnd w:id="53"/>
      <w:bookmarkEnd w:id="54"/>
      <w:bookmarkEnd w:id="55"/>
      <w:bookmarkEnd w:id="56"/>
    </w:p>
    <w:p w14:paraId="25897AB7" w14:textId="081B7D60" w:rsidR="00EE71E4" w:rsidRPr="00633320" w:rsidRDefault="0093287A" w:rsidP="00F123A0">
      <w:bookmarkStart w:id="57" w:name="_Toc34778065"/>
      <w:bookmarkStart w:id="58" w:name="_Toc34778120"/>
      <w:bookmarkStart w:id="59" w:name="_Toc34778269"/>
      <w:bookmarkEnd w:id="57"/>
      <w:bookmarkEnd w:id="58"/>
      <w:bookmarkEnd w:id="59"/>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D8D2247" w:rsidR="00B1131C" w:rsidRPr="00633320" w:rsidRDefault="00B1131C" w:rsidP="00F123A0">
      <w:r w:rsidRPr="00633320">
        <w:lastRenderedPageBreak/>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 </w:instrText>
        </w:r>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EN.CITE.DATA </w:instrText>
        </w:r>
        <w:r w:rsidR="00DC738F">
          <w:fldChar w:fldCharType="end"/>
        </w:r>
        <w:r w:rsidR="00DC738F">
          <w:fldChar w:fldCharType="separate"/>
        </w:r>
        <w:r w:rsidR="00DC738F" w:rsidRPr="00853E7C">
          <w:rPr>
            <w:noProof/>
            <w:vertAlign w:val="superscript"/>
          </w:rPr>
          <w:t>7</w:t>
        </w:r>
        <w:r w:rsidR="00DC738F">
          <w:fldChar w:fldCharType="end"/>
        </w:r>
      </w:hyperlink>
    </w:p>
    <w:p w14:paraId="0AA186B2" w14:textId="77777777" w:rsidR="002E270A" w:rsidRPr="00633320" w:rsidRDefault="00CB4BE7" w:rsidP="008F2EC2">
      <w:pPr>
        <w:pStyle w:val="Heading2"/>
      </w:pPr>
      <w:bookmarkStart w:id="60" w:name="_Toc44674836"/>
      <w:bookmarkStart w:id="61" w:name="_Toc97376051"/>
      <w:r w:rsidRPr="00633320">
        <w:t>Potential for effective treatments to become available</w:t>
      </w:r>
      <w:bookmarkEnd w:id="60"/>
      <w:bookmarkEnd w:id="61"/>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62" w:name="_Toc97376052"/>
      <w:r w:rsidRPr="00633320">
        <w:t>Early phase assessments</w:t>
      </w:r>
      <w:bookmarkEnd w:id="62"/>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63" w:name="_Toc34778068"/>
      <w:bookmarkStart w:id="64" w:name="_Toc34778123"/>
      <w:bookmarkStart w:id="65" w:name="_Toc34778272"/>
      <w:bookmarkStart w:id="66" w:name="_Toc34778326"/>
      <w:bookmarkStart w:id="67" w:name="_Toc34778379"/>
      <w:bookmarkStart w:id="68" w:name="_Toc34778459"/>
      <w:bookmarkStart w:id="69" w:name="_Toc34778514"/>
      <w:bookmarkStart w:id="70" w:name="_Toc34778570"/>
      <w:bookmarkStart w:id="71" w:name="_Toc34780048"/>
      <w:bookmarkStart w:id="72" w:name="_Toc34780312"/>
      <w:bookmarkStart w:id="73" w:name="_Toc34780442"/>
      <w:bookmarkStart w:id="74" w:name="_Toc244547132"/>
      <w:bookmarkStart w:id="75" w:name="_Toc38099242"/>
      <w:bookmarkStart w:id="76" w:name="_Toc44674837"/>
      <w:bookmarkStart w:id="77" w:name="_Toc97376053"/>
      <w:bookmarkEnd w:id="63"/>
      <w:bookmarkEnd w:id="64"/>
      <w:bookmarkEnd w:id="65"/>
      <w:bookmarkEnd w:id="66"/>
      <w:bookmarkEnd w:id="67"/>
      <w:bookmarkEnd w:id="68"/>
      <w:bookmarkEnd w:id="69"/>
      <w:bookmarkEnd w:id="70"/>
      <w:bookmarkEnd w:id="71"/>
      <w:bookmarkEnd w:id="72"/>
      <w:bookmarkEnd w:id="73"/>
      <w:bookmarkEnd w:id="74"/>
      <w:r w:rsidRPr="00633320">
        <w:t>Design</w:t>
      </w:r>
      <w:r w:rsidR="000F5D4C" w:rsidRPr="00633320">
        <w:t xml:space="preserve"> and Procedures</w:t>
      </w:r>
      <w:bookmarkEnd w:id="75"/>
      <w:bookmarkEnd w:id="76"/>
      <w:bookmarkEnd w:id="77"/>
    </w:p>
    <w:p w14:paraId="3F124A71" w14:textId="77777777" w:rsidR="00610FE8" w:rsidRPr="00633320" w:rsidRDefault="00347F62" w:rsidP="008F2EC2">
      <w:pPr>
        <w:pStyle w:val="Heading2"/>
      </w:pPr>
      <w:bookmarkStart w:id="78" w:name="_Toc514947203"/>
      <w:bookmarkStart w:id="79" w:name="_Toc515001175"/>
      <w:bookmarkStart w:id="80" w:name="_Toc34303382"/>
      <w:bookmarkStart w:id="81" w:name="_Toc38099243"/>
      <w:bookmarkStart w:id="82" w:name="_Toc44674838"/>
      <w:bookmarkStart w:id="83" w:name="_Toc97376054"/>
      <w:bookmarkEnd w:id="78"/>
      <w:bookmarkEnd w:id="79"/>
      <w:bookmarkEnd w:id="80"/>
      <w:r w:rsidRPr="00633320">
        <w:t>Eligibility</w:t>
      </w:r>
      <w:bookmarkEnd w:id="81"/>
      <w:bookmarkEnd w:id="82"/>
      <w:bookmarkEnd w:id="83"/>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7311BE96" w14:textId="301C890A" w:rsidR="001B27CF" w:rsidRPr="00633320" w:rsidRDefault="002D6D91" w:rsidP="001B27CF">
      <w:pPr>
        <w:ind w:left="720"/>
      </w:pPr>
      <w:r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r>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205192F0"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E429FA">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84" w:name="_Toc37107289"/>
      <w:bookmarkStart w:id="85" w:name="_Toc38099244"/>
      <w:bookmarkStart w:id="86" w:name="_Toc44674839"/>
      <w:bookmarkStart w:id="87" w:name="_Toc97376055"/>
      <w:r w:rsidRPr="00633320">
        <w:lastRenderedPageBreak/>
        <w:t>Consent</w:t>
      </w:r>
      <w:bookmarkEnd w:id="84"/>
      <w:bookmarkEnd w:id="85"/>
      <w:bookmarkEnd w:id="86"/>
      <w:bookmarkEnd w:id="87"/>
    </w:p>
    <w:p w14:paraId="28A194A6" w14:textId="2C83BA33"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3"/>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4"/>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5"/>
      </w:r>
      <w:r w:rsidRPr="00633320">
        <w:t xml:space="preserve"> consent may be obtained over the telephone or web video link if hospital visiting rules or parental infection mean a parent/guardian cannot be physically present.</w:t>
      </w:r>
    </w:p>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88" w:name="_Toc34778072"/>
      <w:bookmarkStart w:id="89" w:name="_Toc34778127"/>
      <w:bookmarkStart w:id="90" w:name="_Toc34778276"/>
      <w:bookmarkStart w:id="91" w:name="_Toc34778330"/>
      <w:bookmarkStart w:id="92" w:name="_Toc34778383"/>
      <w:bookmarkStart w:id="93" w:name="_Toc34778463"/>
      <w:bookmarkStart w:id="94" w:name="_Toc34778518"/>
      <w:bookmarkStart w:id="95" w:name="_Toc34778574"/>
      <w:bookmarkStart w:id="96" w:name="_Toc34780052"/>
      <w:bookmarkStart w:id="97" w:name="_Toc34780316"/>
      <w:bookmarkStart w:id="98" w:name="_Toc34780446"/>
      <w:bookmarkStart w:id="99" w:name="_Toc37107290"/>
      <w:bookmarkStart w:id="100" w:name="_Toc38099245"/>
      <w:bookmarkStart w:id="101" w:name="_Toc44674840"/>
      <w:bookmarkStart w:id="102" w:name="_Toc97376056"/>
      <w:bookmarkEnd w:id="88"/>
      <w:bookmarkEnd w:id="89"/>
      <w:bookmarkEnd w:id="90"/>
      <w:bookmarkEnd w:id="91"/>
      <w:bookmarkEnd w:id="92"/>
      <w:bookmarkEnd w:id="93"/>
      <w:bookmarkEnd w:id="94"/>
      <w:bookmarkEnd w:id="95"/>
      <w:bookmarkEnd w:id="96"/>
      <w:bookmarkEnd w:id="97"/>
      <w:bookmarkEnd w:id="98"/>
      <w:r w:rsidRPr="00633320">
        <w:t>B</w:t>
      </w:r>
      <w:r w:rsidR="00EB3117" w:rsidRPr="00633320">
        <w:t>aseline information</w:t>
      </w:r>
      <w:bookmarkEnd w:id="99"/>
      <w:bookmarkEnd w:id="100"/>
      <w:bookmarkEnd w:id="101"/>
      <w:bookmarkEnd w:id="102"/>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lastRenderedPageBreak/>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2806B9A"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53ACC225" w:rsidR="00DC2416" w:rsidRPr="00633320" w:rsidRDefault="00DC2416" w:rsidP="00E105FD">
      <w:pPr>
        <w:pStyle w:val="ListParagraph"/>
        <w:numPr>
          <w:ilvl w:val="0"/>
          <w:numId w:val="15"/>
        </w:numPr>
      </w:pPr>
      <w:r w:rsidRPr="00633320">
        <w:t xml:space="preserve">SARS-CoV-2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pPr>
      <w:r w:rsidRPr="00633320">
        <w:t xml:space="preserve">Baseline </w:t>
      </w:r>
      <w:r>
        <w:t>sample collection</w:t>
      </w:r>
      <w:r w:rsidR="00F04CCC">
        <w:t xml:space="preserve"> </w:t>
      </w:r>
      <w:r w:rsidR="00F04CCC">
        <w:tab/>
        <w:t>(UK only)</w:t>
      </w:r>
      <w:r w:rsidR="00791A5C">
        <w:rPr>
          <w:rStyle w:val="FootnoteReference"/>
        </w:rPr>
        <w:footnoteReference w:id="7"/>
      </w:r>
    </w:p>
    <w:p w14:paraId="3E08E795" w14:textId="1604594A" w:rsidR="00A42897" w:rsidRDefault="00A42897" w:rsidP="00A42897">
      <w:pPr>
        <w:pStyle w:val="Heading4"/>
      </w:pPr>
      <w:r>
        <w:t>Participants with COVID-19</w:t>
      </w:r>
    </w:p>
    <w:p w14:paraId="3FE220B5" w14:textId="4C656D3C" w:rsidR="00A42897" w:rsidRDefault="00A42897" w:rsidP="00A42897">
      <w:r>
        <w:t xml:space="preserve">Participants with COVID-19 </w:t>
      </w:r>
      <w:r w:rsidR="00FE4C31">
        <w:t>entering sotrovimab</w:t>
      </w:r>
      <w:r w:rsidR="000A0CAE">
        <w:t>,</w:t>
      </w:r>
      <w:r w:rsidR="00FE4C31">
        <w:t xml:space="preserve"> molnupiravir </w:t>
      </w:r>
      <w:r w:rsidR="00B66772">
        <w:t xml:space="preserve">or Paxlovid </w:t>
      </w:r>
      <w:r w:rsidR="00FE4C31">
        <w:t xml:space="preserve">comparisons </w:t>
      </w:r>
      <w:r>
        <w:t xml:space="preserve">should have a serum sample collected </w:t>
      </w:r>
      <w:r w:rsidR="004D1995">
        <w:rPr>
          <w:b/>
        </w:rPr>
        <w:t xml:space="preserve">after obtaining consent and </w:t>
      </w:r>
      <w:r w:rsidRPr="003C491C">
        <w:rPr>
          <w:b/>
        </w:rPr>
        <w:t>prior to randomisation</w:t>
      </w:r>
      <w:r>
        <w:t xml:space="preserve"> in which presence of SARS-CoV-2 </w:t>
      </w:r>
      <w:r w:rsidR="005359F4">
        <w:t xml:space="preserve">antigen </w:t>
      </w:r>
      <w:r>
        <w:t xml:space="preserve">and antibodies against it may be tested. In addition, a nasal swab should be collected in which the </w:t>
      </w:r>
      <w:r w:rsidR="005359F4">
        <w:t xml:space="preserve">level </w:t>
      </w:r>
      <w:r>
        <w:t xml:space="preserve">of SARS-CoV-2 </w:t>
      </w:r>
      <w:r w:rsidR="005359F4">
        <w:t xml:space="preserve">viral RNA (and genotyping for resistance markers) </w:t>
      </w:r>
      <w:r>
        <w:t>will be measured.</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6A1C85FD" w:rsidR="00A42897" w:rsidRPr="00A42897" w:rsidRDefault="00A42897" w:rsidP="00A42897">
      <w:r>
        <w:t xml:space="preserve">Participants with influenza pneumonia should have a nasal </w:t>
      </w:r>
      <w:r w:rsidR="00F04CCC">
        <w:t xml:space="preserve">swab </w:t>
      </w:r>
      <w:r>
        <w:t>collected in which the presence of influenza virus will be measured.</w:t>
      </w:r>
    </w:p>
    <w:p w14:paraId="4A301638" w14:textId="12F845D6" w:rsidR="00CA3E60" w:rsidRDefault="00CA3E60">
      <w:pPr>
        <w:autoSpaceDE/>
        <w:autoSpaceDN/>
        <w:adjustRightInd/>
        <w:contextualSpacing w:val="0"/>
        <w:jc w:val="left"/>
        <w:rPr>
          <w:b/>
          <w:bCs w:val="0"/>
          <w:lang w:val="en-US"/>
        </w:rPr>
      </w:pPr>
      <w:r>
        <w:br w:type="page"/>
      </w:r>
    </w:p>
    <w:p w14:paraId="31D1507D" w14:textId="4393282E" w:rsidR="007341EA" w:rsidRPr="00633320" w:rsidRDefault="00D0631B" w:rsidP="008F2EC2">
      <w:pPr>
        <w:pStyle w:val="Heading2"/>
        <w:rPr>
          <w:lang w:val="en-GB"/>
        </w:rPr>
      </w:pPr>
      <w:bookmarkStart w:id="103" w:name="_Toc34778074"/>
      <w:bookmarkStart w:id="104" w:name="_Toc34778129"/>
      <w:bookmarkStart w:id="105" w:name="_Toc34778278"/>
      <w:bookmarkStart w:id="106" w:name="_Toc34778332"/>
      <w:bookmarkStart w:id="107" w:name="_Toc34778385"/>
      <w:bookmarkStart w:id="108" w:name="_Toc34778465"/>
      <w:bookmarkStart w:id="109" w:name="_Toc34778520"/>
      <w:bookmarkStart w:id="110" w:name="_Toc34778576"/>
      <w:bookmarkStart w:id="111" w:name="_Toc34780054"/>
      <w:bookmarkStart w:id="112" w:name="_Toc34780318"/>
      <w:bookmarkStart w:id="113" w:name="_Toc34780448"/>
      <w:bookmarkStart w:id="114" w:name="_Toc34778076"/>
      <w:bookmarkStart w:id="115" w:name="_Toc34778131"/>
      <w:bookmarkStart w:id="116" w:name="_Toc34778280"/>
      <w:bookmarkStart w:id="117" w:name="_Toc34778334"/>
      <w:bookmarkStart w:id="118" w:name="_Toc34778387"/>
      <w:bookmarkStart w:id="119" w:name="_Toc34778467"/>
      <w:bookmarkStart w:id="120" w:name="_Toc34778522"/>
      <w:bookmarkStart w:id="121" w:name="_Toc34778578"/>
      <w:bookmarkStart w:id="122" w:name="_Toc34780056"/>
      <w:bookmarkStart w:id="123" w:name="_Toc34780320"/>
      <w:bookmarkStart w:id="124" w:name="_Toc34780450"/>
      <w:bookmarkStart w:id="125" w:name="_Toc37770909"/>
      <w:bookmarkStart w:id="126" w:name="_Toc37771565"/>
      <w:bookmarkStart w:id="127" w:name="_Toc38099246"/>
      <w:bookmarkStart w:id="128" w:name="_Toc44674841"/>
      <w:bookmarkStart w:id="129" w:name="_Ref54422467"/>
      <w:bookmarkStart w:id="130" w:name="_Toc97376057"/>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lastRenderedPageBreak/>
        <w:t>Randomised allocation of treatment for COVID-19</w:t>
      </w:r>
      <w:bookmarkEnd w:id="127"/>
      <w:bookmarkEnd w:id="128"/>
      <w:bookmarkEnd w:id="129"/>
      <w:bookmarkEnd w:id="130"/>
    </w:p>
    <w:p w14:paraId="4609A5B3" w14:textId="4C662526"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p>
    <w:p w14:paraId="730D4E2A" w14:textId="44347662" w:rsidR="00913157" w:rsidRPr="00633320" w:rsidRDefault="005026EF" w:rsidP="00F04CCC">
      <w:pPr>
        <w:pStyle w:val="Heading3"/>
      </w:pPr>
      <w:bookmarkStart w:id="131" w:name="_Toc40166725"/>
      <w:bookmarkStart w:id="132" w:name="_Toc40209059"/>
      <w:bookmarkStart w:id="133" w:name="_Toc40209117"/>
      <w:bookmarkStart w:id="134" w:name="_Toc40209175"/>
      <w:bookmarkStart w:id="135" w:name="_Toc40209233"/>
      <w:bookmarkStart w:id="136" w:name="_Toc40252655"/>
      <w:bookmarkEnd w:id="131"/>
      <w:bookmarkEnd w:id="132"/>
      <w:bookmarkEnd w:id="133"/>
      <w:bookmarkEnd w:id="134"/>
      <w:bookmarkEnd w:id="135"/>
      <w:bookmarkEnd w:id="136"/>
      <w:r>
        <w:t>R</w:t>
      </w:r>
      <w:r w:rsidR="00913157" w:rsidRPr="00633320">
        <w:t>andomisation part E</w:t>
      </w:r>
    </w:p>
    <w:p w14:paraId="607C8908" w14:textId="173C7105"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t>
      </w:r>
      <w:del w:id="137" w:author="Richard Haynes" w:date="2022-05-13T17:37:00Z">
        <w:r w:rsidR="00913157" w:rsidRPr="00633320" w:rsidDel="00347F11">
          <w:delText>with clinical evidence of hypoxia (i.e. receiving oxygen or with oxygen saturations &lt;92% on room air)</w:delText>
        </w:r>
      </w:del>
      <w:ins w:id="138" w:author="Richard Haynes" w:date="2022-05-13T17:37:00Z">
        <w:r w:rsidR="00347F11">
          <w:t>requiring ventilatory support (i.e.</w:t>
        </w:r>
      </w:ins>
      <w:ins w:id="139" w:author="Richard Haynes" w:date="2022-05-16T08:18:00Z">
        <w:r w:rsidR="00EE4A12">
          <w:t xml:space="preserve"> </w:t>
        </w:r>
      </w:ins>
      <w:ins w:id="140" w:author="Richard Haynes" w:date="2022-05-16T08:14:00Z">
        <w:r w:rsidR="00EE4A12">
          <w:t>non-invasive ventilation [</w:t>
        </w:r>
      </w:ins>
      <w:ins w:id="141" w:author="Richard Haynes" w:date="2022-05-13T17:37:00Z">
        <w:r w:rsidR="00347F11">
          <w:t>high-flow nasal oxygen, continuous positive airways pressure, bilevel positive airways pressure</w:t>
        </w:r>
      </w:ins>
      <w:ins w:id="142" w:author="Richard Haynes" w:date="2022-05-16T08:14:00Z">
        <w:r w:rsidR="00EE4A12">
          <w:t xml:space="preserve">], </w:t>
        </w:r>
      </w:ins>
      <w:ins w:id="143" w:author="Richard Haynes" w:date="2022-05-13T17:37:00Z">
        <w:r w:rsidR="00347F11">
          <w:t>invasive mechanical ventilation</w:t>
        </w:r>
      </w:ins>
      <w:ins w:id="144" w:author="Richard Haynes" w:date="2022-05-16T08:14:00Z">
        <w:r w:rsidR="00EE4A12">
          <w:t>, or ECMO</w:t>
        </w:r>
      </w:ins>
      <w:ins w:id="145" w:author="Richard Haynes" w:date="2022-05-13T17:37:00Z">
        <w:r w:rsidR="00347F11">
          <w:t>)</w:t>
        </w:r>
      </w:ins>
      <w:r w:rsidR="00913157" w:rsidRPr="00633320">
        <w:t xml:space="preserve">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8"/>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9"/>
      </w:r>
      <w:r w:rsidR="0038151E" w:rsidRPr="0038151E">
        <w:rPr>
          <w:vertAlign w:val="superscript"/>
        </w:rPr>
        <w:t>,</w:t>
      </w:r>
      <w:r w:rsidRPr="00633320">
        <w:rPr>
          <w:vertAlign w:val="superscript"/>
        </w:rPr>
        <w:footnoteReference w:id="10"/>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r w:rsidR="00093F55">
        <w:t>)</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7D1D15CF" w:rsidR="006144C0" w:rsidRDefault="006144C0" w:rsidP="006144C0">
      <w:r w:rsidRPr="00633320">
        <w:sym w:font="Symbol" w:char="F0B7"/>
      </w:r>
      <w:r w:rsidRPr="00633320">
        <w:t xml:space="preserve"> </w:t>
      </w:r>
      <w:r w:rsidRPr="006144C0">
        <w:rPr>
          <w:b/>
        </w:rPr>
        <w:t>Empagliflozin</w:t>
      </w:r>
      <w:r>
        <w:rPr>
          <w:b/>
        </w:rPr>
        <w:t xml:space="preserve"> 10 mg once daily</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pPr>
      <w:r>
        <w:t>R</w:t>
      </w:r>
      <w:r w:rsidRPr="00633320">
        <w:t xml:space="preserve">andomisation part </w:t>
      </w:r>
      <w:r>
        <w:t>J</w:t>
      </w:r>
      <w:r w:rsidR="00F04CCC">
        <w:t xml:space="preserve"> </w:t>
      </w:r>
      <w:r w:rsidR="00F04CCC">
        <w:tab/>
        <w:t>(UK only)</w:t>
      </w:r>
      <w:r w:rsidRPr="00633320">
        <w:t xml:space="preserve">: </w:t>
      </w:r>
    </w:p>
    <w:p w14:paraId="1D15D65E" w14:textId="55F41036" w:rsidR="00A42897" w:rsidRPr="00633320" w:rsidRDefault="00A42897" w:rsidP="00A42897">
      <w:pPr>
        <w:rPr>
          <w:b/>
        </w:rPr>
      </w:pPr>
      <w:r>
        <w:t>Eligible patients (</w:t>
      </w:r>
      <w:r w:rsidRPr="00633320">
        <w:t>patients</w:t>
      </w:r>
      <w:r>
        <w:t xml:space="preserve"> ≥12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A42897">
      <w:pPr>
        <w:rPr>
          <w:b/>
        </w:rPr>
      </w:pPr>
      <w:r w:rsidRPr="003C491C">
        <w:rPr>
          <w:b/>
        </w:rPr>
        <w:lastRenderedPageBreak/>
        <w:sym w:font="Symbol" w:char="F0B7"/>
      </w:r>
      <w:r w:rsidRPr="003C491C">
        <w:rPr>
          <w:b/>
        </w:rPr>
        <w:t xml:space="preserve"> No additional treatment </w:t>
      </w:r>
    </w:p>
    <w:p w14:paraId="6D5EEA99" w14:textId="77777777" w:rsidR="00A42897" w:rsidRPr="00633320" w:rsidRDefault="00A42897" w:rsidP="00A42897"/>
    <w:p w14:paraId="6D5AF39A" w14:textId="5101D088" w:rsidR="00A42897" w:rsidRDefault="00A42897" w:rsidP="00A42897">
      <w:r w:rsidRPr="00633320">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634D2A07" w:rsidR="00A42897" w:rsidRPr="00633320" w:rsidRDefault="00A42897" w:rsidP="00F04CCC">
      <w:pPr>
        <w:pStyle w:val="Heading3"/>
      </w:pPr>
      <w:r>
        <w:t>R</w:t>
      </w:r>
      <w:r w:rsidRPr="00633320">
        <w:t xml:space="preserve">andomisation part </w:t>
      </w:r>
      <w:r>
        <w:t>K</w:t>
      </w:r>
      <w:r w:rsidRPr="00633320">
        <w:t xml:space="preserve">: </w:t>
      </w:r>
    </w:p>
    <w:p w14:paraId="7D4D2488" w14:textId="5003BF4A" w:rsidR="00A42897" w:rsidRPr="00633320" w:rsidRDefault="00A42897" w:rsidP="00A42897">
      <w:pPr>
        <w:rPr>
          <w:b/>
        </w:rPr>
      </w:pPr>
      <w:r>
        <w:t>Eligible patients (</w:t>
      </w:r>
      <w:r w:rsidRPr="00633320">
        <w:t>patients</w:t>
      </w:r>
      <w:r>
        <w:t xml:space="preserve"> ≥18 years old</w:t>
      </w:r>
      <w:r w:rsidR="00093F55">
        <w:t>)</w:t>
      </w:r>
      <w:r w:rsidRPr="00633320">
        <w:t xml:space="preserve"> may be randomised </w:t>
      </w:r>
      <w:r>
        <w:t xml:space="preserve">in a 1:1 ratio </w:t>
      </w:r>
      <w:r w:rsidRPr="00633320">
        <w:t>to one of the arms listed below.</w:t>
      </w:r>
    </w:p>
    <w:p w14:paraId="137F79CF" w14:textId="77777777" w:rsidR="00A42897" w:rsidRPr="00633320" w:rsidRDefault="00A42897" w:rsidP="00A42897"/>
    <w:p w14:paraId="1C70AC2E" w14:textId="77777777" w:rsidR="00A42897" w:rsidRPr="003C491C" w:rsidRDefault="00A42897" w:rsidP="00A42897">
      <w:pPr>
        <w:rPr>
          <w:b/>
        </w:rPr>
      </w:pPr>
      <w:r w:rsidRPr="003C491C">
        <w:rPr>
          <w:b/>
        </w:rPr>
        <w:sym w:font="Symbol" w:char="F0B7"/>
      </w:r>
      <w:r w:rsidRPr="003C491C">
        <w:rPr>
          <w:b/>
        </w:rPr>
        <w:t xml:space="preserve"> No additional treatment </w:t>
      </w:r>
    </w:p>
    <w:p w14:paraId="298A1A1C" w14:textId="77777777" w:rsidR="00A42897" w:rsidRPr="00633320" w:rsidRDefault="00A42897" w:rsidP="00A42897"/>
    <w:p w14:paraId="08A137E8" w14:textId="471C72AB" w:rsidR="00A42897" w:rsidRDefault="00A42897" w:rsidP="006144C0">
      <w:r w:rsidRPr="00633320">
        <w:sym w:font="Symbol" w:char="F0B7"/>
      </w:r>
      <w:r w:rsidRPr="00633320">
        <w:t xml:space="preserve"> </w:t>
      </w:r>
      <w:r>
        <w:rPr>
          <w:b/>
        </w:rPr>
        <w:t xml:space="preserve">Molnupiravir 800 mg twice daily </w:t>
      </w:r>
      <w:r w:rsidRPr="00F04CCC">
        <w:t>for 5 days</w:t>
      </w:r>
      <w:r>
        <w:rPr>
          <w:b/>
        </w:rPr>
        <w:t xml:space="preserve"> </w:t>
      </w:r>
      <w:r>
        <w:t xml:space="preserve">by </w:t>
      </w:r>
      <w:r w:rsidR="00AD6F39">
        <w:t>mouth</w:t>
      </w:r>
      <w:r w:rsidR="00CA3E60">
        <w:rPr>
          <w:rStyle w:val="FootnoteReference"/>
        </w:rPr>
        <w:footnoteReference w:id="11"/>
      </w:r>
      <w:r>
        <w:t xml:space="preserve">. </w:t>
      </w:r>
    </w:p>
    <w:p w14:paraId="3C3E1B88" w14:textId="77777777" w:rsidR="00B66772" w:rsidRPr="00633320" w:rsidRDefault="00B66772" w:rsidP="00B66772">
      <w:pPr>
        <w:pStyle w:val="Heading3"/>
      </w:pPr>
      <w:bookmarkStart w:id="148" w:name="_Toc82605507"/>
      <w:bookmarkStart w:id="149" w:name="_Toc97376058"/>
      <w:r>
        <w:t>R</w:t>
      </w:r>
      <w:r w:rsidRPr="00633320">
        <w:t xml:space="preserve">andomisation part </w:t>
      </w:r>
      <w:r>
        <w:t xml:space="preserve">L </w:t>
      </w:r>
      <w:r>
        <w:tab/>
        <w:t>(UK only)</w:t>
      </w:r>
      <w:r w:rsidRPr="00633320">
        <w:t xml:space="preserve">: </w:t>
      </w:r>
    </w:p>
    <w:p w14:paraId="35B2FB0A" w14:textId="77777777" w:rsidR="00B66772" w:rsidRPr="00633320" w:rsidRDefault="00B66772" w:rsidP="00B66772">
      <w:pPr>
        <w:rPr>
          <w:b/>
        </w:rPr>
      </w:pPr>
      <w:r>
        <w:t>Eligible patients (</w:t>
      </w:r>
      <w:r w:rsidRPr="00633320">
        <w:t>patients</w:t>
      </w:r>
      <w:r>
        <w:t xml:space="preserve"> ≥18 years old)</w:t>
      </w:r>
      <w:r w:rsidRPr="00633320">
        <w:t xml:space="preserve"> may be randomised </w:t>
      </w:r>
      <w:r>
        <w:t xml:space="preserve">in a 1:1 ratio </w:t>
      </w:r>
      <w:r w:rsidRPr="00633320">
        <w:t>to one of the arms listed below.</w:t>
      </w:r>
    </w:p>
    <w:p w14:paraId="2E556CAD" w14:textId="77777777" w:rsidR="00B66772" w:rsidRPr="00633320" w:rsidRDefault="00B66772" w:rsidP="00B66772"/>
    <w:p w14:paraId="1E36EB9C" w14:textId="77777777" w:rsidR="00B66772" w:rsidRPr="003C491C" w:rsidRDefault="00B66772" w:rsidP="00B66772">
      <w:pPr>
        <w:rPr>
          <w:b/>
        </w:rPr>
      </w:pPr>
      <w:r w:rsidRPr="003C491C">
        <w:rPr>
          <w:b/>
        </w:rPr>
        <w:sym w:font="Symbol" w:char="F0B7"/>
      </w:r>
      <w:r w:rsidRPr="003C491C">
        <w:rPr>
          <w:b/>
        </w:rPr>
        <w:t xml:space="preserve"> No additional treatment </w:t>
      </w:r>
    </w:p>
    <w:p w14:paraId="3BF99371" w14:textId="77777777" w:rsidR="00B66772" w:rsidRPr="00633320" w:rsidRDefault="00B66772" w:rsidP="00B66772"/>
    <w:p w14:paraId="709A32BC" w14:textId="12591DC4" w:rsidR="00B66772" w:rsidRDefault="00B66772" w:rsidP="00B66772">
      <w:r w:rsidRPr="00633320">
        <w:sym w:font="Symbol" w:char="F0B7"/>
      </w:r>
      <w:r w:rsidRPr="00633320">
        <w:t xml:space="preserve"> </w:t>
      </w:r>
      <w:r>
        <w:rPr>
          <w:b/>
        </w:rPr>
        <w:t xml:space="preserve">Paxlovid (nirmatrelvir/ritonavir) 300/100 mg twice daily </w:t>
      </w:r>
      <w:r w:rsidRPr="00F04CCC">
        <w:t>for 5 days</w:t>
      </w:r>
      <w:r>
        <w:rPr>
          <w:b/>
        </w:rPr>
        <w:t xml:space="preserve"> </w:t>
      </w:r>
      <w:r>
        <w:t xml:space="preserve">by </w:t>
      </w:r>
      <w:r w:rsidR="00AD6F39">
        <w:t>mouth</w:t>
      </w:r>
      <w:r w:rsidR="00AD6F39">
        <w:rPr>
          <w:vertAlign w:val="superscript"/>
        </w:rPr>
        <w:t>j</w:t>
      </w:r>
      <w:r>
        <w:t xml:space="preserve">. </w:t>
      </w:r>
    </w:p>
    <w:p w14:paraId="4C11EEBC" w14:textId="77777777" w:rsidR="00A9005C" w:rsidRPr="00633320" w:rsidRDefault="00A9005C" w:rsidP="008F2EC2">
      <w:pPr>
        <w:pStyle w:val="Heading2"/>
      </w:pPr>
      <w:r>
        <w:t>Randomised allocation of treatment for influenza</w:t>
      </w:r>
      <w:r>
        <w:tab/>
        <w:t>(UK only)</w:t>
      </w:r>
      <w:bookmarkEnd w:id="148"/>
      <w:bookmarkEnd w:id="149"/>
    </w:p>
    <w:p w14:paraId="6700899F" w14:textId="5FDAAF8B"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638D3F63" w:rsidR="00A9005C" w:rsidRPr="00633320" w:rsidRDefault="00A9005C" w:rsidP="00A9005C">
      <w:r w:rsidRPr="00633320">
        <w:t xml:space="preserve">Eligible patients </w:t>
      </w:r>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0478DB4F"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sidR="00CA3E60" w:rsidRPr="00CA3E60">
        <w:rPr>
          <w:vertAlign w:val="superscript"/>
        </w:rPr>
        <w:t>j</w:t>
      </w:r>
      <w:r w:rsidRPr="009A554B">
        <w:t>.</w:t>
      </w:r>
    </w:p>
    <w:p w14:paraId="3EA9A091" w14:textId="77777777" w:rsidR="00A9005C" w:rsidRPr="00633320" w:rsidRDefault="00A9005C" w:rsidP="00F04CCC">
      <w:pPr>
        <w:pStyle w:val="Heading3"/>
      </w:pPr>
      <w:r>
        <w:lastRenderedPageBreak/>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3B1D8D39"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 xml:space="preserve">by mouth or nasogastric tube for five </w:t>
      </w:r>
      <w:r w:rsidR="00AD6F39" w:rsidRPr="00A31D99">
        <w:rPr>
          <w:bCs/>
        </w:rPr>
        <w:t>days</w:t>
      </w:r>
      <w:r w:rsidR="00AD6F39">
        <w:rPr>
          <w:bCs/>
          <w:vertAlign w:val="superscript"/>
        </w:rPr>
        <w:t>j</w:t>
      </w:r>
      <w:r>
        <w:rPr>
          <w:bCs/>
          <w:vertAlign w:val="superscript"/>
        </w:rPr>
        <w:t>,</w:t>
      </w:r>
      <w:r>
        <w:rPr>
          <w:rStyle w:val="FootnoteReference"/>
          <w:bCs/>
        </w:rPr>
        <w:footnoteReference w:id="12"/>
      </w:r>
      <w:r w:rsidRPr="00A31D99">
        <w:rPr>
          <w:bCs/>
        </w:rPr>
        <w:t>.</w:t>
      </w:r>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CA9B2A1" w:rsidR="00A9005C" w:rsidRPr="00CA3E60" w:rsidRDefault="00A9005C" w:rsidP="00A9005C">
      <w:pPr>
        <w:pStyle w:val="Default"/>
        <w:numPr>
          <w:ilvl w:val="0"/>
          <w:numId w:val="22"/>
        </w:numPr>
        <w:contextualSpacing/>
        <w:jc w:val="both"/>
        <w:rPr>
          <w:bCs/>
        </w:rPr>
      </w:pPr>
      <w:r w:rsidRPr="00C17900">
        <w:rPr>
          <w:b/>
        </w:rPr>
        <w:t>No additional treatment</w:t>
      </w:r>
    </w:p>
    <w:p w14:paraId="4536BCE7" w14:textId="77777777" w:rsidR="00CA3E60" w:rsidRPr="00C17900" w:rsidRDefault="00CA3E60" w:rsidP="00CA3E6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3"/>
      </w:r>
    </w:p>
    <w:p w14:paraId="238FBEB9" w14:textId="77777777" w:rsidR="00DB7AF6" w:rsidRPr="00633320" w:rsidRDefault="00DB7AF6" w:rsidP="008F2EC2">
      <w:pPr>
        <w:pStyle w:val="Heading2"/>
      </w:pPr>
      <w:bookmarkStart w:id="150" w:name="_Toc97376059"/>
      <w:bookmarkStart w:id="151" w:name="_Toc97376060"/>
      <w:bookmarkStart w:id="152" w:name="_Toc97376061"/>
      <w:bookmarkStart w:id="153" w:name="_Toc97376062"/>
      <w:bookmarkStart w:id="154" w:name="_Toc97376063"/>
      <w:bookmarkStart w:id="155" w:name="_Toc97376064"/>
      <w:bookmarkStart w:id="156" w:name="_Toc97376065"/>
      <w:bookmarkStart w:id="157" w:name="_Toc97376066"/>
      <w:bookmarkStart w:id="158" w:name="_Toc97376067"/>
      <w:bookmarkStart w:id="159" w:name="_Toc97376068"/>
      <w:bookmarkStart w:id="160" w:name="_Toc97376069"/>
      <w:bookmarkStart w:id="161" w:name="_Toc97376070"/>
      <w:bookmarkStart w:id="162" w:name="_Toc97376071"/>
      <w:bookmarkStart w:id="163" w:name="_Toc97376072"/>
      <w:bookmarkStart w:id="164" w:name="_Toc97376073"/>
      <w:bookmarkStart w:id="165" w:name="_Toc97376074"/>
      <w:bookmarkStart w:id="166" w:name="_Toc97376075"/>
      <w:bookmarkStart w:id="167" w:name="_Toc97376076"/>
      <w:bookmarkStart w:id="168" w:name="_Toc97376077"/>
      <w:bookmarkStart w:id="169" w:name="_Toc97376078"/>
      <w:bookmarkStart w:id="170" w:name="_Toc9737607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633320">
        <w:t>Administration of allocated treatment</w:t>
      </w:r>
      <w:bookmarkEnd w:id="170"/>
    </w:p>
    <w:p w14:paraId="5C9494D9" w14:textId="3F2A29CC"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E429FA">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171" w:name="_Toc35622131"/>
      <w:bookmarkStart w:id="172" w:name="_Ref34937467"/>
      <w:bookmarkStart w:id="173" w:name="_Toc37107293"/>
      <w:bookmarkStart w:id="174" w:name="_Toc38099249"/>
      <w:bookmarkStart w:id="175" w:name="_Toc44674846"/>
      <w:bookmarkStart w:id="176" w:name="_Toc97376080"/>
      <w:bookmarkEnd w:id="171"/>
      <w:r w:rsidRPr="00633320">
        <w:t>Collecting f</w:t>
      </w:r>
      <w:r w:rsidR="003803A9" w:rsidRPr="00633320">
        <w:t xml:space="preserve">ollow-up </w:t>
      </w:r>
      <w:r w:rsidRPr="00633320">
        <w:t>i</w:t>
      </w:r>
      <w:r w:rsidR="003803A9" w:rsidRPr="00633320">
        <w:t>nformation</w:t>
      </w:r>
      <w:bookmarkEnd w:id="172"/>
      <w:bookmarkEnd w:id="173"/>
      <w:bookmarkEnd w:id="174"/>
      <w:bookmarkEnd w:id="175"/>
      <w:bookmarkEnd w:id="176"/>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lastRenderedPageBreak/>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6A034848"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1AF8DC7B" w14:textId="4C4A09C2" w:rsidR="00DD668F" w:rsidRDefault="00DD668F" w:rsidP="00E105FD">
      <w:pPr>
        <w:pStyle w:val="ListParagraph"/>
        <w:numPr>
          <w:ilvl w:val="0"/>
          <w:numId w:val="14"/>
        </w:numPr>
      </w:pPr>
      <w:r>
        <w:t>Seizures</w:t>
      </w:r>
    </w:p>
    <w:p w14:paraId="634AFB27" w14:textId="59F13F94" w:rsidR="006144C0" w:rsidRDefault="006144C0" w:rsidP="00E105FD">
      <w:pPr>
        <w:pStyle w:val="ListParagraph"/>
        <w:numPr>
          <w:ilvl w:val="0"/>
          <w:numId w:val="14"/>
        </w:numPr>
      </w:pPr>
      <w:r>
        <w:t>Laboratory results: highest creatinine</w:t>
      </w:r>
      <w:r w:rsidR="00DD668F">
        <w:t>, alanine (or aspartate) transamine and bilirubin</w:t>
      </w:r>
      <w:r>
        <w:t xml:space="preserve"> recorded during admission</w:t>
      </w:r>
    </w:p>
    <w:p w14:paraId="0A7CFDC7" w14:textId="4AEFDF94" w:rsidR="00092DA3" w:rsidRDefault="00092DA3" w:rsidP="00E105FD">
      <w:pPr>
        <w:pStyle w:val="ListParagraph"/>
        <w:numPr>
          <w:ilvl w:val="0"/>
          <w:numId w:val="14"/>
        </w:numPr>
      </w:pPr>
      <w:r>
        <w:t>Infusion reactions to Sotrovimab</w:t>
      </w:r>
    </w:p>
    <w:p w14:paraId="6F611278" w14:textId="0B90FE88" w:rsidR="00C62487" w:rsidRPr="00633320" w:rsidRDefault="00C62487" w:rsidP="00E105FD">
      <w:pPr>
        <w:pStyle w:val="ListParagraph"/>
        <w:numPr>
          <w:ilvl w:val="0"/>
          <w:numId w:val="14"/>
        </w:numPr>
      </w:pPr>
      <w:r>
        <w:t>For pregnant women in UK, ID number in UK Obstetric Surveillance System</w:t>
      </w:r>
    </w:p>
    <w:p w14:paraId="58FA9701" w14:textId="77777777" w:rsidR="00E93EC5" w:rsidRPr="00633320" w:rsidRDefault="00E93EC5"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4"/>
      </w:r>
    </w:p>
    <w:p w14:paraId="0A53AAEB" w14:textId="43979D3C" w:rsidR="00F04CCC" w:rsidRDefault="00F04CCC" w:rsidP="00F04CCC">
      <w:pPr>
        <w:pStyle w:val="Heading3"/>
      </w:pPr>
      <w:r>
        <w:lastRenderedPageBreak/>
        <w:t>Follow-up swab samples</w:t>
      </w:r>
      <w:r w:rsidR="00A361EF">
        <w:tab/>
        <w:t>(UK only)</w:t>
      </w:r>
      <w:r w:rsidR="00791A5C">
        <w:rPr>
          <w:rStyle w:val="FootnoteReference"/>
        </w:rPr>
        <w:footnoteReference w:id="15"/>
      </w:r>
    </w:p>
    <w:p w14:paraId="365B6591" w14:textId="77777777" w:rsidR="00F04CCC" w:rsidRDefault="00F04CCC" w:rsidP="00F04CCC">
      <w:pPr>
        <w:pStyle w:val="Heading4"/>
      </w:pPr>
      <w:r>
        <w:t>Participants with COVID-19</w:t>
      </w:r>
    </w:p>
    <w:p w14:paraId="6B5438D9" w14:textId="7012E229" w:rsidR="00F04CCC" w:rsidRDefault="00F04CCC" w:rsidP="00F04CCC">
      <w:r>
        <w:t xml:space="preserve">Participants with COVID-19 </w:t>
      </w:r>
      <w:r w:rsidR="00FE4C31">
        <w:t>in sotrovimab</w:t>
      </w:r>
      <w:r w:rsidR="000A0CAE">
        <w:t>,</w:t>
      </w:r>
      <w:r w:rsidR="00FE4C31">
        <w:t xml:space="preserve"> molnupiravir</w:t>
      </w:r>
      <w:r w:rsidR="000A0CAE">
        <w:t xml:space="preserve"> </w:t>
      </w:r>
      <w:r w:rsidR="00B66772">
        <w:t xml:space="preserve">or Paxlovid </w:t>
      </w:r>
      <w:r w:rsidR="00FE4C31">
        <w:t xml:space="preserve">comparisons </w:t>
      </w:r>
      <w:r>
        <w:t xml:space="preserve">should have </w:t>
      </w:r>
      <w:r w:rsidR="00DE0639">
        <w:t xml:space="preserve">a </w:t>
      </w:r>
      <w:r>
        <w:t xml:space="preserve">nasal swab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52C90200" w:rsidR="00F04CCC" w:rsidRPr="00A42897" w:rsidRDefault="00F04CCC" w:rsidP="00F04CCC">
      <w:r>
        <w:t>Participants with influenza pneumonia should have a nasal 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p>
    <w:p w14:paraId="5662E584" w14:textId="77777777" w:rsidR="00F04CCC" w:rsidRPr="00633320" w:rsidRDefault="00F04CCC" w:rsidP="00F123A0"/>
    <w:p w14:paraId="53BE5DC4" w14:textId="77777777" w:rsidR="004F244C" w:rsidRPr="00633320" w:rsidRDefault="004F244C" w:rsidP="008F2EC2">
      <w:pPr>
        <w:pStyle w:val="Heading2"/>
      </w:pPr>
      <w:bookmarkStart w:id="177" w:name="_Ref34937519"/>
      <w:bookmarkStart w:id="178" w:name="_Toc37107294"/>
      <w:bookmarkStart w:id="179" w:name="_Toc38099250"/>
      <w:bookmarkStart w:id="180" w:name="_Toc44674848"/>
      <w:bookmarkStart w:id="181" w:name="_Toc97376081"/>
      <w:r w:rsidRPr="00633320">
        <w:t>Duration of follow-up</w:t>
      </w:r>
      <w:bookmarkEnd w:id="177"/>
      <w:bookmarkEnd w:id="178"/>
      <w:bookmarkEnd w:id="179"/>
      <w:bookmarkEnd w:id="180"/>
      <w:bookmarkEnd w:id="181"/>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182" w:name="_Toc34778082"/>
      <w:bookmarkStart w:id="183" w:name="_Toc34778137"/>
      <w:bookmarkStart w:id="184" w:name="_Toc34778286"/>
      <w:bookmarkStart w:id="185" w:name="_Toc34778340"/>
      <w:bookmarkStart w:id="186" w:name="_Toc34778393"/>
      <w:bookmarkStart w:id="187" w:name="_Toc34778473"/>
      <w:bookmarkStart w:id="188" w:name="_Toc34778528"/>
      <w:bookmarkStart w:id="189" w:name="_Toc34778584"/>
      <w:bookmarkStart w:id="190" w:name="_Toc34780062"/>
      <w:bookmarkStart w:id="191" w:name="_Toc34780326"/>
      <w:bookmarkStart w:id="192" w:name="_Toc34780456"/>
      <w:bookmarkStart w:id="193" w:name="_Toc34778083"/>
      <w:bookmarkStart w:id="194" w:name="_Toc34778138"/>
      <w:bookmarkStart w:id="195" w:name="_Toc34778287"/>
      <w:bookmarkStart w:id="196" w:name="_Toc34778341"/>
      <w:bookmarkStart w:id="197" w:name="_Toc34778394"/>
      <w:bookmarkStart w:id="198" w:name="_Toc34778474"/>
      <w:bookmarkStart w:id="199" w:name="_Toc34778529"/>
      <w:bookmarkStart w:id="200" w:name="_Toc34778585"/>
      <w:bookmarkStart w:id="201" w:name="_Toc34780063"/>
      <w:bookmarkStart w:id="202" w:name="_Toc34780327"/>
      <w:bookmarkStart w:id="203" w:name="_Toc34780457"/>
      <w:bookmarkStart w:id="204" w:name="_Toc34778084"/>
      <w:bookmarkStart w:id="205" w:name="_Toc34778139"/>
      <w:bookmarkStart w:id="206" w:name="_Toc34778288"/>
      <w:bookmarkStart w:id="207" w:name="_Toc34778342"/>
      <w:bookmarkStart w:id="208" w:name="_Toc34778395"/>
      <w:bookmarkStart w:id="209" w:name="_Toc34778475"/>
      <w:bookmarkStart w:id="210" w:name="_Toc34778530"/>
      <w:bookmarkStart w:id="211" w:name="_Toc34778586"/>
      <w:bookmarkStart w:id="212" w:name="_Toc34780064"/>
      <w:bookmarkStart w:id="213" w:name="_Toc34780328"/>
      <w:bookmarkStart w:id="214" w:name="_Toc34780458"/>
      <w:bookmarkStart w:id="215" w:name="_Ref34936252"/>
      <w:bookmarkStart w:id="216" w:name="_Toc37107295"/>
      <w:bookmarkStart w:id="217" w:name="_Toc38099251"/>
      <w:bookmarkStart w:id="218" w:name="_Toc44674849"/>
      <w:bookmarkStart w:id="219" w:name="_Toc97376082"/>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633320">
        <w:t>Withdrawal of consent</w:t>
      </w:r>
      <w:bookmarkEnd w:id="215"/>
      <w:bookmarkEnd w:id="216"/>
      <w:bookmarkEnd w:id="217"/>
      <w:bookmarkEnd w:id="218"/>
      <w:bookmarkEnd w:id="219"/>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lastRenderedPageBreak/>
        <w:t xml:space="preserve">For participants who lack capacity, </w:t>
      </w:r>
      <w:r w:rsidR="00581654" w:rsidRPr="00633320">
        <w:t>i</w:t>
      </w:r>
      <w:r w:rsidRPr="00633320">
        <w:t>f their legal representative withdraws consent for treatment or methods of follow-up then these activities would cease.</w:t>
      </w:r>
      <w:bookmarkStart w:id="220" w:name="_Toc34778086"/>
      <w:bookmarkStart w:id="221" w:name="_Toc34778141"/>
      <w:bookmarkStart w:id="222" w:name="_Toc34778290"/>
      <w:bookmarkStart w:id="223" w:name="_Toc34778344"/>
      <w:bookmarkStart w:id="224" w:name="_Toc34778397"/>
      <w:bookmarkStart w:id="225" w:name="_Toc34778477"/>
      <w:bookmarkStart w:id="226" w:name="_Toc34778532"/>
      <w:bookmarkStart w:id="227" w:name="_Toc34778588"/>
      <w:bookmarkStart w:id="228" w:name="_Toc34780066"/>
      <w:bookmarkStart w:id="229" w:name="_Toc34780330"/>
      <w:bookmarkStart w:id="230" w:name="_Toc34780460"/>
      <w:bookmarkStart w:id="231" w:name="_Toc34778088"/>
      <w:bookmarkStart w:id="232" w:name="_Toc34778143"/>
      <w:bookmarkStart w:id="233" w:name="_Toc34778292"/>
      <w:bookmarkStart w:id="234" w:name="_Toc34778346"/>
      <w:bookmarkStart w:id="235" w:name="_Toc34778399"/>
      <w:bookmarkStart w:id="236" w:name="_Toc34778479"/>
      <w:bookmarkStart w:id="237" w:name="_Toc34778534"/>
      <w:bookmarkStart w:id="238" w:name="_Toc34778590"/>
      <w:bookmarkStart w:id="239" w:name="_Toc34780068"/>
      <w:bookmarkStart w:id="240" w:name="_Toc34780332"/>
      <w:bookmarkStart w:id="241" w:name="_Toc34780462"/>
      <w:bookmarkStart w:id="242" w:name="_Toc34778089"/>
      <w:bookmarkStart w:id="243" w:name="_Toc34778144"/>
      <w:bookmarkStart w:id="244" w:name="_Toc34778293"/>
      <w:bookmarkStart w:id="245" w:name="_Toc34778347"/>
      <w:bookmarkStart w:id="246" w:name="_Toc34778400"/>
      <w:bookmarkStart w:id="247" w:name="_Toc34778480"/>
      <w:bookmarkStart w:id="248" w:name="_Toc34778535"/>
      <w:bookmarkStart w:id="249" w:name="_Toc34778591"/>
      <w:bookmarkStart w:id="250" w:name="_Toc34780069"/>
      <w:bookmarkStart w:id="251" w:name="_Toc34780333"/>
      <w:bookmarkStart w:id="252" w:name="_Toc34780463"/>
      <w:bookmarkStart w:id="253" w:name="_Toc34778090"/>
      <w:bookmarkStart w:id="254" w:name="_Toc34778145"/>
      <w:bookmarkStart w:id="255" w:name="_Toc34778294"/>
      <w:bookmarkStart w:id="256" w:name="_Toc34778348"/>
      <w:bookmarkStart w:id="257" w:name="_Toc34778401"/>
      <w:bookmarkStart w:id="258" w:name="_Toc34778481"/>
      <w:bookmarkStart w:id="259" w:name="_Toc34778536"/>
      <w:bookmarkStart w:id="260" w:name="_Toc34778592"/>
      <w:bookmarkStart w:id="261" w:name="_Toc34780070"/>
      <w:bookmarkStart w:id="262" w:name="_Toc34780334"/>
      <w:bookmarkStart w:id="263" w:name="_Toc34780464"/>
      <w:bookmarkStart w:id="264" w:name="_Ref419466990"/>
      <w:bookmarkStart w:id="265" w:name="_Toc37107296"/>
      <w:bookmarkStart w:id="266" w:name="_Toc38099252"/>
      <w:bookmarkStart w:id="267" w:name="_Toc44674850"/>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268" w:name="_Toc97376083"/>
      <w:r w:rsidRPr="00633320">
        <w:t>Statistical analysis</w:t>
      </w:r>
      <w:bookmarkEnd w:id="264"/>
      <w:bookmarkEnd w:id="265"/>
      <w:bookmarkEnd w:id="266"/>
      <w:bookmarkEnd w:id="267"/>
      <w:bookmarkEnd w:id="268"/>
    </w:p>
    <w:p w14:paraId="7962D184" w14:textId="77777777" w:rsidR="00EB55A5" w:rsidRPr="00633320" w:rsidRDefault="00EB55A5" w:rsidP="00D1558B">
      <w:pPr>
        <w:pStyle w:val="Default"/>
        <w:rPr>
          <w:sz w:val="22"/>
          <w:szCs w:val="22"/>
        </w:rPr>
      </w:pPr>
      <w:bookmarkStart w:id="269"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270" w:name="_Toc37107297"/>
      <w:bookmarkStart w:id="271" w:name="_Toc38099253"/>
      <w:bookmarkStart w:id="272" w:name="_Toc44674851"/>
      <w:bookmarkStart w:id="273" w:name="_Toc97376084"/>
      <w:r w:rsidRPr="00633320">
        <w:t>Outcomes</w:t>
      </w:r>
      <w:bookmarkEnd w:id="270"/>
      <w:bookmarkEnd w:id="271"/>
      <w:bookmarkEnd w:id="272"/>
      <w:bookmarkEnd w:id="273"/>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t xml:space="preserve">Primary and secondary outcomes for </w:t>
      </w:r>
      <w:r>
        <w:t>evaluation of potential treatments for influenza</w:t>
      </w:r>
    </w:p>
    <w:p w14:paraId="50BC1F4C" w14:textId="7D26BD9B"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DC738F">
          <w:fldChar w:fldCharType="begin"/>
        </w:r>
        <w:r w:rsidR="00DC738F">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DC738F">
          <w:fldChar w:fldCharType="separate"/>
        </w:r>
        <w:r w:rsidR="00DC738F" w:rsidRPr="005A7474">
          <w:rPr>
            <w:noProof/>
            <w:vertAlign w:val="superscript"/>
          </w:rPr>
          <w:t>8</w:t>
        </w:r>
        <w:r w:rsidR="00DC738F">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lastRenderedPageBreak/>
        <w:t>Other outcomes for evaluation of all treatments</w:t>
      </w:r>
    </w:p>
    <w:p w14:paraId="67AF002D" w14:textId="6BF26C59"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42E356A4"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r w:rsidR="00C62487">
        <w:t>, the UK Obstetric Surveillance System</w:t>
      </w:r>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r w:rsidR="00C62487">
        <w:t xml:space="preserve">the maternal and infant outcomes in women pregnant at randomisation, </w:t>
      </w:r>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274" w:name="_Toc37107298"/>
      <w:bookmarkStart w:id="275" w:name="_Toc38099254"/>
      <w:bookmarkStart w:id="276" w:name="_Toc44674852"/>
      <w:bookmarkStart w:id="277" w:name="_Toc97376085"/>
      <w:r w:rsidRPr="00633320">
        <w:t>Methods of analysis</w:t>
      </w:r>
      <w:bookmarkEnd w:id="274"/>
      <w:bookmarkEnd w:id="275"/>
      <w:bookmarkEnd w:id="276"/>
      <w:bookmarkEnd w:id="277"/>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lastRenderedPageBreak/>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7F342355"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either (a) as part of their usual care; or (b) as part of the trial (i.e., other factorial randomisations).</w:t>
      </w:r>
      <w:r w:rsidR="00552C1B">
        <w:t xml:space="preserve"> </w:t>
      </w:r>
      <w:r w:rsidR="00626E73" w:rsidRPr="00633320">
        <w:t>Further details will be fully described in the Statistical Analysis Plan.</w:t>
      </w:r>
      <w:r w:rsidR="009E4554" w:rsidRPr="00633320">
        <w:t xml:space="preserve"> </w:t>
      </w:r>
    </w:p>
    <w:p w14:paraId="36F4A254" w14:textId="0D7A3DBB" w:rsidR="007F4D0E" w:rsidRPr="00633320" w:rsidRDefault="00C71205" w:rsidP="00F123A0">
      <w:pPr>
        <w:pStyle w:val="StyleHeading1Linespacingsingle"/>
        <w:numPr>
          <w:ilvl w:val="0"/>
          <w:numId w:val="2"/>
        </w:numPr>
      </w:pPr>
      <w:bookmarkStart w:id="278" w:name="_Toc97376086"/>
      <w:bookmarkStart w:id="279" w:name="_Toc97376087"/>
      <w:bookmarkStart w:id="280" w:name="_Toc97376088"/>
      <w:bookmarkStart w:id="281" w:name="_Toc97376089"/>
      <w:bookmarkStart w:id="282" w:name="_Toc97376090"/>
      <w:bookmarkStart w:id="283" w:name="_Toc37770919"/>
      <w:bookmarkStart w:id="284" w:name="_Toc37771575"/>
      <w:bookmarkStart w:id="285" w:name="_Toc37107299"/>
      <w:bookmarkStart w:id="286" w:name="_Toc38099255"/>
      <w:bookmarkStart w:id="287" w:name="_Toc44674853"/>
      <w:bookmarkStart w:id="288" w:name="_Toc97376091"/>
      <w:bookmarkEnd w:id="278"/>
      <w:bookmarkEnd w:id="279"/>
      <w:bookmarkEnd w:id="280"/>
      <w:bookmarkEnd w:id="281"/>
      <w:bookmarkEnd w:id="282"/>
      <w:bookmarkEnd w:id="283"/>
      <w:bookmarkEnd w:id="284"/>
      <w:r w:rsidRPr="00633320">
        <w:t>DATA and saFETy Monitoring</w:t>
      </w:r>
      <w:bookmarkEnd w:id="285"/>
      <w:bookmarkEnd w:id="286"/>
      <w:bookmarkEnd w:id="287"/>
      <w:bookmarkEnd w:id="288"/>
    </w:p>
    <w:p w14:paraId="62043107" w14:textId="43DFD65D" w:rsidR="00295817" w:rsidRPr="00633320" w:rsidRDefault="00295817" w:rsidP="008F2EC2">
      <w:pPr>
        <w:pStyle w:val="Heading2"/>
      </w:pPr>
      <w:bookmarkStart w:id="289" w:name="_Ref34892690"/>
      <w:bookmarkStart w:id="290" w:name="_Toc37107300"/>
      <w:bookmarkStart w:id="291" w:name="_Toc38099256"/>
      <w:bookmarkStart w:id="292" w:name="_Toc44674854"/>
      <w:bookmarkStart w:id="293" w:name="_Toc97376092"/>
      <w:r w:rsidRPr="00633320">
        <w:t>Recording Suspected Serious Adverse Reactions</w:t>
      </w:r>
      <w:bookmarkEnd w:id="289"/>
      <w:bookmarkEnd w:id="290"/>
      <w:bookmarkEnd w:id="291"/>
      <w:bookmarkEnd w:id="292"/>
      <w:bookmarkEnd w:id="293"/>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6"/>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94" w:name="_Toc34778488"/>
      <w:bookmarkStart w:id="295" w:name="_Toc34778543"/>
      <w:bookmarkStart w:id="296" w:name="_Toc34778599"/>
      <w:bookmarkStart w:id="297" w:name="_Toc34780077"/>
      <w:bookmarkStart w:id="298" w:name="_Toc34778097"/>
      <w:bookmarkStart w:id="299" w:name="_Toc34778152"/>
      <w:bookmarkStart w:id="300" w:name="_Toc34778301"/>
      <w:bookmarkStart w:id="301" w:name="_Toc34778355"/>
      <w:bookmarkStart w:id="302" w:name="_Toc34778408"/>
      <w:bookmarkStart w:id="303" w:name="_Toc34778489"/>
      <w:bookmarkStart w:id="304" w:name="_Toc34778544"/>
      <w:bookmarkStart w:id="305" w:name="_Toc34778600"/>
      <w:bookmarkStart w:id="306" w:name="_Toc34780078"/>
      <w:bookmarkStart w:id="307" w:name="_Toc34778490"/>
      <w:bookmarkStart w:id="308" w:name="_Toc34778545"/>
      <w:bookmarkStart w:id="309" w:name="_Toc34778601"/>
      <w:bookmarkStart w:id="310" w:name="_Toc34780079"/>
      <w:bookmarkStart w:id="311" w:name="_Toc135020171"/>
      <w:bookmarkEnd w:id="269"/>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7751B26B" w14:textId="77777777" w:rsidR="00E86E55" w:rsidRPr="00633320" w:rsidRDefault="00E86E55" w:rsidP="008F2EC2">
      <w:pPr>
        <w:pStyle w:val="Heading2"/>
      </w:pPr>
      <w:bookmarkStart w:id="312" w:name="_Toc37107301"/>
      <w:bookmarkStart w:id="313" w:name="_Toc38099257"/>
      <w:bookmarkStart w:id="314" w:name="_Toc44674855"/>
      <w:bookmarkStart w:id="315" w:name="_Toc97376093"/>
      <w:r w:rsidRPr="00633320">
        <w:t>Central assessment and onward reporting of SUSARs</w:t>
      </w:r>
      <w:bookmarkEnd w:id="312"/>
      <w:bookmarkEnd w:id="313"/>
      <w:bookmarkEnd w:id="314"/>
      <w:bookmarkEnd w:id="315"/>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316" w:name="_Toc37107302"/>
      <w:bookmarkStart w:id="317" w:name="_Toc38099258"/>
      <w:bookmarkStart w:id="318" w:name="_Toc44674856"/>
      <w:bookmarkStart w:id="319" w:name="_Toc97376094"/>
      <w:r w:rsidRPr="00633320">
        <w:t>Recording other Adverse Events</w:t>
      </w:r>
      <w:bookmarkEnd w:id="316"/>
      <w:bookmarkEnd w:id="317"/>
      <w:bookmarkEnd w:id="318"/>
      <w:bookmarkEnd w:id="319"/>
    </w:p>
    <w:p w14:paraId="3D3409FB" w14:textId="086C6C5E"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E429FA">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E429FA">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7"/>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20" w:name="_Toc514709855"/>
      <w:bookmarkStart w:id="321" w:name="_Toc514756016"/>
      <w:bookmarkStart w:id="322" w:name="_Toc514773832"/>
      <w:bookmarkStart w:id="323" w:name="_Toc514776538"/>
      <w:bookmarkStart w:id="324" w:name="_Toc514939412"/>
      <w:bookmarkStart w:id="325" w:name="_Toc514947223"/>
      <w:bookmarkStart w:id="326" w:name="_Toc515001195"/>
      <w:bookmarkStart w:id="327" w:name="_Toc34303402"/>
      <w:bookmarkStart w:id="328" w:name="_Toc514709856"/>
      <w:bookmarkStart w:id="329" w:name="_Toc514756017"/>
      <w:bookmarkStart w:id="330" w:name="_Toc514773833"/>
      <w:bookmarkStart w:id="331" w:name="_Toc514776539"/>
      <w:bookmarkStart w:id="332" w:name="_Toc514939413"/>
      <w:bookmarkStart w:id="333" w:name="_Toc514947224"/>
      <w:bookmarkStart w:id="334" w:name="_Toc515001196"/>
      <w:bookmarkStart w:id="335" w:name="_Toc34303403"/>
      <w:bookmarkStart w:id="336" w:name="_Toc502695956"/>
      <w:bookmarkStart w:id="337" w:name="_Toc502696245"/>
      <w:bookmarkStart w:id="338" w:name="_Toc503430774"/>
      <w:bookmarkEnd w:id="311"/>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2A02DE8D" w14:textId="1DEB9867" w:rsidR="004B65DD" w:rsidRPr="00633320" w:rsidRDefault="00123202" w:rsidP="008F2EC2">
      <w:pPr>
        <w:pStyle w:val="Heading2"/>
      </w:pPr>
      <w:bookmarkStart w:id="339" w:name="_Toc247076032"/>
      <w:bookmarkStart w:id="340" w:name="_Toc247076034"/>
      <w:bookmarkStart w:id="341" w:name="_Toc247076037"/>
      <w:bookmarkStart w:id="342" w:name="_Toc247076039"/>
      <w:bookmarkStart w:id="343" w:name="_Toc135020176"/>
      <w:bookmarkStart w:id="344" w:name="_Ref247430832"/>
      <w:bookmarkStart w:id="345" w:name="_Ref490814834"/>
      <w:bookmarkStart w:id="346" w:name="_Ref491115124"/>
      <w:bookmarkStart w:id="347" w:name="_Toc37107303"/>
      <w:bookmarkStart w:id="348" w:name="_Toc38099259"/>
      <w:bookmarkStart w:id="349" w:name="_Toc44674857"/>
      <w:bookmarkStart w:id="350" w:name="_Toc97376095"/>
      <w:bookmarkEnd w:id="339"/>
      <w:bookmarkEnd w:id="340"/>
      <w:bookmarkEnd w:id="341"/>
      <w:bookmarkEnd w:id="342"/>
      <w:r w:rsidRPr="00633320">
        <w:t>R</w:t>
      </w:r>
      <w:r w:rsidR="004B65DD" w:rsidRPr="00633320">
        <w:t xml:space="preserve">ole of the </w:t>
      </w:r>
      <w:bookmarkEnd w:id="343"/>
      <w:bookmarkEnd w:id="344"/>
      <w:bookmarkEnd w:id="345"/>
      <w:bookmarkEnd w:id="346"/>
      <w:r w:rsidR="00E55C01" w:rsidRPr="00633320">
        <w:t>D</w:t>
      </w:r>
      <w:r w:rsidR="00E86E55" w:rsidRPr="00633320">
        <w:t>ata Monitoring Committee (DM</w:t>
      </w:r>
      <w:r w:rsidR="00E55C01" w:rsidRPr="00633320">
        <w:t>C</w:t>
      </w:r>
      <w:r w:rsidR="00E86E55" w:rsidRPr="00633320">
        <w:t>)</w:t>
      </w:r>
      <w:bookmarkEnd w:id="347"/>
      <w:bookmarkEnd w:id="348"/>
      <w:bookmarkEnd w:id="349"/>
      <w:bookmarkEnd w:id="350"/>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w:t>
      </w:r>
      <w:r w:rsidR="00834413" w:rsidRPr="00633320">
        <w:rPr>
          <w:iCs/>
        </w:rPr>
        <w:lastRenderedPageBreak/>
        <w:t xml:space="preserve">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351" w:name="_Toc37107304"/>
      <w:bookmarkStart w:id="352" w:name="_Toc38099260"/>
      <w:bookmarkStart w:id="353" w:name="_Toc44674858"/>
      <w:bookmarkStart w:id="354" w:name="_Toc97376096"/>
      <w:r w:rsidRPr="00633320">
        <w:t>Blinding</w:t>
      </w:r>
      <w:bookmarkEnd w:id="351"/>
      <w:bookmarkEnd w:id="352"/>
      <w:bookmarkEnd w:id="353"/>
      <w:bookmarkEnd w:id="354"/>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55" w:name="_Toc37770926"/>
      <w:bookmarkStart w:id="356" w:name="_Toc37771582"/>
      <w:bookmarkStart w:id="357" w:name="_Toc37770927"/>
      <w:bookmarkStart w:id="358" w:name="_Toc37771583"/>
      <w:bookmarkStart w:id="359" w:name="_Toc37107305"/>
      <w:bookmarkStart w:id="360" w:name="_Toc38099261"/>
      <w:bookmarkStart w:id="361" w:name="_Toc44674859"/>
      <w:bookmarkEnd w:id="355"/>
      <w:bookmarkEnd w:id="356"/>
      <w:bookmarkEnd w:id="357"/>
      <w:bookmarkEnd w:id="358"/>
    </w:p>
    <w:p w14:paraId="55DB6216" w14:textId="475A73C3" w:rsidR="00295817" w:rsidRPr="00633320" w:rsidRDefault="00295817" w:rsidP="00F123A0">
      <w:pPr>
        <w:pStyle w:val="StyleHeading1Linespacingsingle"/>
        <w:numPr>
          <w:ilvl w:val="0"/>
          <w:numId w:val="2"/>
        </w:numPr>
      </w:pPr>
      <w:bookmarkStart w:id="362" w:name="_Toc97376097"/>
      <w:r w:rsidRPr="00633320">
        <w:t>Quality Management</w:t>
      </w:r>
      <w:bookmarkEnd w:id="359"/>
      <w:bookmarkEnd w:id="360"/>
      <w:bookmarkEnd w:id="361"/>
      <w:bookmarkEnd w:id="362"/>
    </w:p>
    <w:p w14:paraId="5C4EB6C3" w14:textId="77777777" w:rsidR="00EB55A5" w:rsidRPr="00633320" w:rsidRDefault="00EB55A5" w:rsidP="008F2EC2">
      <w:pPr>
        <w:pStyle w:val="Heading2"/>
      </w:pPr>
      <w:bookmarkStart w:id="363" w:name="_Toc37107306"/>
      <w:bookmarkStart w:id="364" w:name="_Toc38099262"/>
      <w:bookmarkStart w:id="365" w:name="_Toc44674860"/>
      <w:bookmarkStart w:id="366" w:name="_Toc97376098"/>
      <w:r w:rsidRPr="00633320">
        <w:t>Quality By Design Principles</w:t>
      </w:r>
      <w:bookmarkEnd w:id="363"/>
      <w:bookmarkEnd w:id="364"/>
      <w:bookmarkEnd w:id="365"/>
      <w:bookmarkEnd w:id="366"/>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lastRenderedPageBreak/>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367" w:name="_Toc36902929"/>
      <w:bookmarkStart w:id="368" w:name="_Toc36902930"/>
      <w:bookmarkStart w:id="369" w:name="_Toc135020178"/>
      <w:bookmarkStart w:id="370" w:name="_Toc37107307"/>
      <w:bookmarkStart w:id="371" w:name="_Toc38099263"/>
      <w:bookmarkStart w:id="372" w:name="_Toc44674861"/>
      <w:bookmarkStart w:id="373" w:name="_Toc97376099"/>
      <w:bookmarkEnd w:id="367"/>
      <w:bookmarkEnd w:id="368"/>
      <w:r w:rsidRPr="00633320">
        <w:t>Training and monitoring</w:t>
      </w:r>
      <w:bookmarkEnd w:id="369"/>
      <w:bookmarkEnd w:id="370"/>
      <w:bookmarkEnd w:id="371"/>
      <w:bookmarkEnd w:id="372"/>
      <w:bookmarkEnd w:id="373"/>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444E82CB" w:rsidR="009B0676" w:rsidRPr="00633320" w:rsidRDefault="00DC2E51" w:rsidP="00F123A0">
      <w:r w:rsidRPr="00633320">
        <w:t xml:space="preserve">In the context of this epidemic, visits to hospital sites </w:t>
      </w:r>
      <w:r w:rsidR="003C491C">
        <w:t>are</w:t>
      </w:r>
      <w:r w:rsidR="003C491C" w:rsidRPr="00633320">
        <w:t xml:space="preserve"> </w:t>
      </w:r>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DC738F" w:rsidRPr="005A7474">
          <w:rPr>
            <w:noProof/>
            <w:vertAlign w:val="superscript"/>
          </w:rPr>
          <w:t>9</w:t>
        </w:r>
      </w:hyperlink>
      <w:r w:rsidR="005A7474" w:rsidRPr="005A7474">
        <w:rPr>
          <w:noProof/>
          <w:vertAlign w:val="superscript"/>
        </w:rPr>
        <w:t>,</w:t>
      </w:r>
      <w:hyperlink w:anchor="_ENREF_10" w:tooltip="Administration., 2013 #113" w:history="1">
        <w:r w:rsidR="00DC738F"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74" w:name="_Toc528139379"/>
    </w:p>
    <w:p w14:paraId="2FBC8682" w14:textId="77777777" w:rsidR="009B64A3" w:rsidRPr="00633320" w:rsidRDefault="009B64A3" w:rsidP="008F2EC2">
      <w:pPr>
        <w:pStyle w:val="Heading2"/>
      </w:pPr>
      <w:bookmarkStart w:id="375" w:name="_Toc37107308"/>
      <w:bookmarkStart w:id="376" w:name="_Toc38099264"/>
      <w:bookmarkStart w:id="377" w:name="_Toc44674862"/>
      <w:bookmarkStart w:id="378" w:name="_Toc97376100"/>
      <w:r w:rsidRPr="00633320">
        <w:t>Data management</w:t>
      </w:r>
      <w:bookmarkEnd w:id="375"/>
      <w:bookmarkEnd w:id="376"/>
      <w:bookmarkEnd w:id="377"/>
      <w:bookmarkEnd w:id="378"/>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lastRenderedPageBreak/>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379" w:name="_Toc37107309"/>
      <w:bookmarkStart w:id="380" w:name="_Toc38099265"/>
      <w:bookmarkStart w:id="381" w:name="_Toc44674863"/>
      <w:bookmarkStart w:id="382" w:name="_Toc97376101"/>
      <w:r w:rsidRPr="00633320">
        <w:t>Source documents and archiving</w:t>
      </w:r>
      <w:bookmarkEnd w:id="379"/>
      <w:bookmarkEnd w:id="380"/>
      <w:bookmarkEnd w:id="381"/>
      <w:bookmarkEnd w:id="382"/>
    </w:p>
    <w:p w14:paraId="28854E24" w14:textId="53C83E2D"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E429FA">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383" w:name="_Toc37107310"/>
      <w:bookmarkStart w:id="384" w:name="_Toc38099266"/>
      <w:bookmarkStart w:id="385" w:name="_Toc44674864"/>
      <w:bookmarkStart w:id="386" w:name="_Toc97376102"/>
      <w:r w:rsidRPr="00633320">
        <w:t>Operational and administrative details</w:t>
      </w:r>
      <w:bookmarkEnd w:id="383"/>
      <w:bookmarkEnd w:id="384"/>
      <w:bookmarkEnd w:id="385"/>
      <w:bookmarkEnd w:id="386"/>
    </w:p>
    <w:p w14:paraId="28915A31" w14:textId="77777777" w:rsidR="009B64A3" w:rsidRPr="00633320" w:rsidRDefault="009B64A3" w:rsidP="008F2EC2">
      <w:pPr>
        <w:pStyle w:val="Heading2"/>
      </w:pPr>
      <w:bookmarkStart w:id="387" w:name="_Toc37107311"/>
      <w:bookmarkStart w:id="388" w:name="_Toc38099267"/>
      <w:bookmarkStart w:id="389" w:name="_Toc44674865"/>
      <w:bookmarkStart w:id="390" w:name="_Toc97376103"/>
      <w:r w:rsidRPr="00633320">
        <w:t>Sponsor and coordination</w:t>
      </w:r>
      <w:bookmarkEnd w:id="387"/>
      <w:bookmarkEnd w:id="388"/>
      <w:bookmarkEnd w:id="389"/>
      <w:bookmarkEnd w:id="390"/>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391" w:name="_Toc37107312"/>
      <w:bookmarkStart w:id="392" w:name="_Toc38099268"/>
      <w:bookmarkStart w:id="393" w:name="_Toc44674866"/>
      <w:bookmarkStart w:id="394" w:name="_Toc97376104"/>
      <w:r w:rsidRPr="00633320">
        <w:t>Funding</w:t>
      </w:r>
      <w:bookmarkEnd w:id="391"/>
      <w:bookmarkEnd w:id="392"/>
      <w:bookmarkEnd w:id="393"/>
      <w:bookmarkEnd w:id="394"/>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395" w:name="_Toc37107313"/>
      <w:bookmarkStart w:id="396" w:name="_Toc38099269"/>
      <w:bookmarkStart w:id="397" w:name="_Toc44674867"/>
      <w:bookmarkStart w:id="398" w:name="_Toc97376105"/>
      <w:r w:rsidRPr="00633320">
        <w:t>Indemnity</w:t>
      </w:r>
      <w:bookmarkEnd w:id="395"/>
      <w:bookmarkEnd w:id="396"/>
      <w:bookmarkEnd w:id="397"/>
      <w:bookmarkEnd w:id="398"/>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w:t>
      </w:r>
      <w:r w:rsidRPr="00633320">
        <w:lastRenderedPageBreak/>
        <w:t xml:space="preserve">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399" w:name="_Toc37107314"/>
      <w:bookmarkStart w:id="400" w:name="_Toc38099270"/>
      <w:bookmarkStart w:id="401" w:name="_Toc44674868"/>
      <w:bookmarkStart w:id="402" w:name="_Toc97376106"/>
      <w:r w:rsidRPr="00633320">
        <w:t>Local Clinical Centres</w:t>
      </w:r>
      <w:bookmarkEnd w:id="399"/>
      <w:bookmarkEnd w:id="400"/>
      <w:bookmarkEnd w:id="401"/>
      <w:bookmarkEnd w:id="402"/>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403" w:name="_Toc34778609"/>
      <w:bookmarkStart w:id="404" w:name="_Toc34780093"/>
      <w:bookmarkStart w:id="405" w:name="_Toc34780353"/>
      <w:bookmarkStart w:id="406" w:name="_Toc34780483"/>
      <w:bookmarkStart w:id="407" w:name="_Toc135020179"/>
      <w:bookmarkStart w:id="408" w:name="_Toc37107315"/>
      <w:bookmarkStart w:id="409" w:name="_Toc38099271"/>
      <w:bookmarkStart w:id="410" w:name="_Toc44674869"/>
      <w:bookmarkStart w:id="411" w:name="_Toc97376107"/>
      <w:bookmarkEnd w:id="403"/>
      <w:bookmarkEnd w:id="404"/>
      <w:bookmarkEnd w:id="405"/>
      <w:bookmarkEnd w:id="406"/>
      <w:r w:rsidRPr="00633320">
        <w:t xml:space="preserve">Supply of study </w:t>
      </w:r>
      <w:bookmarkEnd w:id="374"/>
      <w:bookmarkEnd w:id="407"/>
      <w:r w:rsidR="00C71205" w:rsidRPr="00633320">
        <w:t>treatment</w:t>
      </w:r>
      <w:r w:rsidR="006A79C3" w:rsidRPr="00633320">
        <w:t>s</w:t>
      </w:r>
      <w:bookmarkEnd w:id="408"/>
      <w:bookmarkEnd w:id="409"/>
      <w:bookmarkEnd w:id="410"/>
      <w:bookmarkEnd w:id="411"/>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412" w:name="_Toc34780096"/>
      <w:bookmarkStart w:id="413" w:name="_Toc34780356"/>
      <w:bookmarkStart w:id="414" w:name="_Toc34780486"/>
      <w:bookmarkStart w:id="415" w:name="_Toc34780097"/>
      <w:bookmarkStart w:id="416" w:name="_Toc34780357"/>
      <w:bookmarkStart w:id="417" w:name="_Toc34780487"/>
      <w:bookmarkStart w:id="418" w:name="_Toc34780099"/>
      <w:bookmarkStart w:id="419" w:name="_Toc34780359"/>
      <w:bookmarkStart w:id="420" w:name="_Toc34780489"/>
      <w:bookmarkStart w:id="421" w:name="_Toc34780100"/>
      <w:bookmarkStart w:id="422" w:name="_Toc34780360"/>
      <w:bookmarkStart w:id="423" w:name="_Toc34780490"/>
      <w:bookmarkStart w:id="424" w:name="_Toc514776555"/>
      <w:bookmarkStart w:id="425" w:name="_Toc514939429"/>
      <w:bookmarkStart w:id="426" w:name="_Toc514947240"/>
      <w:bookmarkStart w:id="427" w:name="_Toc514776556"/>
      <w:bookmarkStart w:id="428" w:name="_Toc514939430"/>
      <w:bookmarkStart w:id="429" w:name="_Toc514947241"/>
      <w:bookmarkStart w:id="430" w:name="_Toc34780101"/>
      <w:bookmarkStart w:id="431" w:name="_Toc34780361"/>
      <w:bookmarkStart w:id="432" w:name="_Toc34780491"/>
      <w:bookmarkStart w:id="433" w:name="_Toc34780102"/>
      <w:bookmarkStart w:id="434" w:name="_Toc34780362"/>
      <w:bookmarkStart w:id="435" w:name="_Toc34780492"/>
      <w:bookmarkStart w:id="436" w:name="_Toc34780105"/>
      <w:bookmarkStart w:id="437" w:name="_Toc34780365"/>
      <w:bookmarkStart w:id="438" w:name="_Toc34780495"/>
      <w:bookmarkStart w:id="439" w:name="_Toc34780107"/>
      <w:bookmarkStart w:id="440" w:name="_Toc34780367"/>
      <w:bookmarkStart w:id="441" w:name="_Toc34780497"/>
      <w:bookmarkStart w:id="442" w:name="_Toc34780108"/>
      <w:bookmarkStart w:id="443" w:name="_Toc34780368"/>
      <w:bookmarkStart w:id="444" w:name="_Toc34780498"/>
      <w:bookmarkStart w:id="445" w:name="_Toc34780110"/>
      <w:bookmarkStart w:id="446" w:name="_Toc34780370"/>
      <w:bookmarkStart w:id="447" w:name="_Toc34780500"/>
      <w:bookmarkStart w:id="448" w:name="_Toc34780111"/>
      <w:bookmarkStart w:id="449" w:name="_Toc34780371"/>
      <w:bookmarkStart w:id="450" w:name="_Toc34780501"/>
      <w:bookmarkStart w:id="451" w:name="_Toc34780112"/>
      <w:bookmarkStart w:id="452" w:name="_Toc34780372"/>
      <w:bookmarkStart w:id="453" w:name="_Toc34780502"/>
      <w:bookmarkStart w:id="454" w:name="_Toc37107316"/>
      <w:bookmarkStart w:id="455" w:name="_Toc38099272"/>
      <w:bookmarkStart w:id="456" w:name="_Toc44674870"/>
      <w:bookmarkStart w:id="457" w:name="_Toc97376108"/>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633320">
        <w:t>End of trial</w:t>
      </w:r>
      <w:bookmarkEnd w:id="454"/>
      <w:bookmarkEnd w:id="455"/>
      <w:bookmarkEnd w:id="456"/>
      <w:bookmarkEnd w:id="457"/>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458" w:name="_Toc261531375"/>
      <w:bookmarkStart w:id="459" w:name="_Toc261531376"/>
      <w:bookmarkStart w:id="460" w:name="_Toc528139386"/>
      <w:bookmarkStart w:id="461" w:name="_Toc135020188"/>
      <w:bookmarkStart w:id="462" w:name="_Toc37107317"/>
      <w:bookmarkStart w:id="463" w:name="_Toc38099273"/>
      <w:bookmarkStart w:id="464" w:name="_Toc44674871"/>
      <w:bookmarkStart w:id="465" w:name="_Toc97376109"/>
      <w:bookmarkEnd w:id="458"/>
      <w:bookmarkEnd w:id="459"/>
      <w:r w:rsidRPr="00633320">
        <w:t>Publications</w:t>
      </w:r>
      <w:r w:rsidR="0083053F" w:rsidRPr="00633320">
        <w:t xml:space="preserve"> and</w:t>
      </w:r>
      <w:r w:rsidRPr="00633320">
        <w:t xml:space="preserve"> reports</w:t>
      </w:r>
      <w:bookmarkEnd w:id="460"/>
      <w:bookmarkEnd w:id="461"/>
      <w:bookmarkEnd w:id="462"/>
      <w:bookmarkEnd w:id="463"/>
      <w:bookmarkEnd w:id="464"/>
      <w:bookmarkEnd w:id="465"/>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t>
      </w:r>
      <w:r w:rsidRPr="00633320">
        <w:lastRenderedPageBreak/>
        <w:t xml:space="preserve">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466" w:name="_Toc37107318"/>
      <w:bookmarkStart w:id="467" w:name="_Toc38099274"/>
      <w:bookmarkStart w:id="468" w:name="_Toc44674872"/>
      <w:bookmarkStart w:id="469" w:name="_Toc97376110"/>
      <w:r w:rsidRPr="00633320">
        <w:t>Substudies</w:t>
      </w:r>
      <w:bookmarkEnd w:id="466"/>
      <w:bookmarkEnd w:id="467"/>
      <w:bookmarkEnd w:id="468"/>
      <w:bookmarkEnd w:id="469"/>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470" w:name="_Toc44674873"/>
      <w:bookmarkStart w:id="471" w:name="_Toc97376111"/>
      <w:r w:rsidRPr="00633320">
        <w:lastRenderedPageBreak/>
        <w:t>VERSION HISTORY</w:t>
      </w:r>
      <w:bookmarkEnd w:id="470"/>
      <w:bookmarkEnd w:id="471"/>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1838"/>
        <w:gridCol w:w="1559"/>
        <w:gridCol w:w="6743"/>
      </w:tblGrid>
      <w:tr w:rsidR="009A510F" w:rsidRPr="00633320" w14:paraId="00EACC5D" w14:textId="77777777" w:rsidTr="00AD6F39">
        <w:trPr>
          <w:cantSplit/>
          <w:tblHeader/>
        </w:trPr>
        <w:tc>
          <w:tcPr>
            <w:tcW w:w="1838" w:type="dxa"/>
          </w:tcPr>
          <w:p w14:paraId="5213BE4A" w14:textId="77777777" w:rsidR="009A510F" w:rsidRPr="00633320" w:rsidRDefault="009A510F" w:rsidP="00F123A0">
            <w:pPr>
              <w:rPr>
                <w:sz w:val="20"/>
              </w:rPr>
            </w:pPr>
            <w:bookmarkStart w:id="472" w:name="_Toc37771598"/>
            <w:bookmarkStart w:id="473" w:name="_Toc261531379"/>
            <w:bookmarkStart w:id="474" w:name="_Toc494539256"/>
            <w:bookmarkStart w:id="475" w:name="_Toc494539258"/>
            <w:bookmarkStart w:id="476" w:name="_Toc494539259"/>
            <w:bookmarkStart w:id="477" w:name="_Toc499039131"/>
            <w:bookmarkStart w:id="478" w:name="_Toc499041180"/>
            <w:bookmarkStart w:id="479" w:name="_Toc499141708"/>
            <w:bookmarkStart w:id="480" w:name="_Toc499141999"/>
            <w:bookmarkStart w:id="481" w:name="_Toc499144817"/>
            <w:bookmarkStart w:id="482" w:name="_Toc499039132"/>
            <w:bookmarkStart w:id="483" w:name="_Toc499041181"/>
            <w:bookmarkStart w:id="484" w:name="_Toc499141709"/>
            <w:bookmarkStart w:id="485" w:name="_Toc499142000"/>
            <w:bookmarkStart w:id="486" w:name="_Toc499144818"/>
            <w:bookmarkStart w:id="487" w:name="_Toc40209089"/>
            <w:bookmarkStart w:id="488" w:name="_Toc40209147"/>
            <w:bookmarkStart w:id="489" w:name="_Toc40209205"/>
            <w:bookmarkStart w:id="490" w:name="_Toc40209090"/>
            <w:bookmarkStart w:id="491" w:name="_Toc40209148"/>
            <w:bookmarkStart w:id="492" w:name="_Toc40209206"/>
            <w:bookmarkStart w:id="493" w:name="_Toc40209091"/>
            <w:bookmarkStart w:id="494" w:name="_Toc40209149"/>
            <w:bookmarkStart w:id="495" w:name="_Toc40209207"/>
            <w:bookmarkStart w:id="496" w:name="_Toc40209092"/>
            <w:bookmarkStart w:id="497" w:name="_Toc40209150"/>
            <w:bookmarkStart w:id="498" w:name="_Toc40209208"/>
            <w:bookmarkStart w:id="499" w:name="_Toc40209093"/>
            <w:bookmarkStart w:id="500" w:name="_Toc40209151"/>
            <w:bookmarkStart w:id="501" w:name="_Toc40209209"/>
            <w:bookmarkStart w:id="502" w:name="_Toc40209094"/>
            <w:bookmarkStart w:id="503" w:name="_Toc40209152"/>
            <w:bookmarkStart w:id="504" w:name="_Toc40209210"/>
            <w:bookmarkStart w:id="505" w:name="_Toc40209154"/>
            <w:bookmarkStart w:id="506" w:name="_Toc124158421"/>
            <w:bookmarkStart w:id="507" w:name="_Toc135020189"/>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633320">
              <w:rPr>
                <w:sz w:val="20"/>
              </w:rPr>
              <w:t>Version number</w:t>
            </w:r>
          </w:p>
        </w:tc>
        <w:tc>
          <w:tcPr>
            <w:tcW w:w="1559" w:type="dxa"/>
          </w:tcPr>
          <w:p w14:paraId="5A77EDA7" w14:textId="77777777" w:rsidR="009A510F" w:rsidRPr="00633320" w:rsidRDefault="009A510F" w:rsidP="00F123A0">
            <w:pPr>
              <w:rPr>
                <w:sz w:val="20"/>
              </w:rPr>
            </w:pPr>
            <w:r w:rsidRPr="00633320">
              <w:rPr>
                <w:sz w:val="20"/>
              </w:rPr>
              <w:t>Date</w:t>
            </w:r>
          </w:p>
        </w:tc>
        <w:tc>
          <w:tcPr>
            <w:tcW w:w="6743"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AD6F39">
        <w:tc>
          <w:tcPr>
            <w:tcW w:w="1838" w:type="dxa"/>
          </w:tcPr>
          <w:p w14:paraId="4AAEACAE" w14:textId="77777777" w:rsidR="009A510F" w:rsidRPr="00633320" w:rsidRDefault="009A510F" w:rsidP="00F123A0">
            <w:pPr>
              <w:rPr>
                <w:sz w:val="20"/>
              </w:rPr>
            </w:pPr>
            <w:r w:rsidRPr="00633320">
              <w:rPr>
                <w:sz w:val="20"/>
              </w:rPr>
              <w:t>1.0</w:t>
            </w:r>
          </w:p>
        </w:tc>
        <w:tc>
          <w:tcPr>
            <w:tcW w:w="1559" w:type="dxa"/>
          </w:tcPr>
          <w:p w14:paraId="2A235F16" w14:textId="77777777" w:rsidR="009A510F" w:rsidRPr="00633320" w:rsidRDefault="009A510F" w:rsidP="00F123A0">
            <w:pPr>
              <w:rPr>
                <w:sz w:val="20"/>
              </w:rPr>
            </w:pPr>
            <w:r w:rsidRPr="00633320">
              <w:rPr>
                <w:sz w:val="20"/>
              </w:rPr>
              <w:t>13-Mar-2020</w:t>
            </w:r>
          </w:p>
        </w:tc>
        <w:tc>
          <w:tcPr>
            <w:tcW w:w="6743"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AD6F39">
        <w:tc>
          <w:tcPr>
            <w:tcW w:w="1838" w:type="dxa"/>
          </w:tcPr>
          <w:p w14:paraId="36170F29" w14:textId="77777777" w:rsidR="009A510F" w:rsidRPr="00633320" w:rsidRDefault="009A510F" w:rsidP="00F123A0">
            <w:pPr>
              <w:rPr>
                <w:sz w:val="20"/>
              </w:rPr>
            </w:pPr>
            <w:r w:rsidRPr="00633320">
              <w:rPr>
                <w:sz w:val="20"/>
              </w:rPr>
              <w:t>2.0</w:t>
            </w:r>
          </w:p>
        </w:tc>
        <w:tc>
          <w:tcPr>
            <w:tcW w:w="1559"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743"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AD6F39">
        <w:tc>
          <w:tcPr>
            <w:tcW w:w="1838" w:type="dxa"/>
          </w:tcPr>
          <w:p w14:paraId="6804CF67" w14:textId="77777777" w:rsidR="009A510F" w:rsidRPr="00633320" w:rsidRDefault="00717229" w:rsidP="00F123A0">
            <w:pPr>
              <w:rPr>
                <w:sz w:val="20"/>
              </w:rPr>
            </w:pPr>
            <w:r w:rsidRPr="00633320">
              <w:rPr>
                <w:sz w:val="20"/>
              </w:rPr>
              <w:t>3.0</w:t>
            </w:r>
          </w:p>
        </w:tc>
        <w:tc>
          <w:tcPr>
            <w:tcW w:w="1559"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743"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AD6F39">
        <w:tc>
          <w:tcPr>
            <w:tcW w:w="1838" w:type="dxa"/>
          </w:tcPr>
          <w:p w14:paraId="63F487DD" w14:textId="77777777" w:rsidR="00327820" w:rsidRPr="00633320" w:rsidRDefault="00327820" w:rsidP="00F123A0">
            <w:pPr>
              <w:rPr>
                <w:sz w:val="20"/>
              </w:rPr>
            </w:pPr>
            <w:r w:rsidRPr="00633320">
              <w:rPr>
                <w:sz w:val="20"/>
              </w:rPr>
              <w:t>4.0</w:t>
            </w:r>
          </w:p>
        </w:tc>
        <w:tc>
          <w:tcPr>
            <w:tcW w:w="1559"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743"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AD6F39">
        <w:tc>
          <w:tcPr>
            <w:tcW w:w="1838" w:type="dxa"/>
          </w:tcPr>
          <w:p w14:paraId="78E7AFB8" w14:textId="77777777" w:rsidR="00DB6908" w:rsidRPr="00633320" w:rsidRDefault="00DB6908" w:rsidP="00F123A0">
            <w:pPr>
              <w:rPr>
                <w:sz w:val="20"/>
              </w:rPr>
            </w:pPr>
            <w:r w:rsidRPr="00633320">
              <w:rPr>
                <w:sz w:val="20"/>
              </w:rPr>
              <w:t>5.0</w:t>
            </w:r>
          </w:p>
        </w:tc>
        <w:tc>
          <w:tcPr>
            <w:tcW w:w="1559"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743"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AD6F39">
        <w:tc>
          <w:tcPr>
            <w:tcW w:w="1838" w:type="dxa"/>
          </w:tcPr>
          <w:p w14:paraId="47472EF3" w14:textId="77777777" w:rsidR="00AE40BB" w:rsidRPr="00633320" w:rsidRDefault="00AE40BB" w:rsidP="00F123A0">
            <w:pPr>
              <w:rPr>
                <w:sz w:val="20"/>
              </w:rPr>
            </w:pPr>
            <w:r w:rsidRPr="00633320">
              <w:rPr>
                <w:sz w:val="20"/>
              </w:rPr>
              <w:t>6.0</w:t>
            </w:r>
          </w:p>
        </w:tc>
        <w:tc>
          <w:tcPr>
            <w:tcW w:w="1559"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743"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AD6F39">
        <w:tc>
          <w:tcPr>
            <w:tcW w:w="1838" w:type="dxa"/>
          </w:tcPr>
          <w:p w14:paraId="16EAD726" w14:textId="77777777" w:rsidR="00B4591A" w:rsidRPr="00633320" w:rsidRDefault="00B4591A" w:rsidP="00F123A0">
            <w:pPr>
              <w:rPr>
                <w:sz w:val="20"/>
              </w:rPr>
            </w:pPr>
            <w:r w:rsidRPr="00633320">
              <w:rPr>
                <w:sz w:val="20"/>
              </w:rPr>
              <w:t>7.0</w:t>
            </w:r>
          </w:p>
        </w:tc>
        <w:tc>
          <w:tcPr>
            <w:tcW w:w="1559"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743"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AD6F39">
        <w:tc>
          <w:tcPr>
            <w:tcW w:w="1838" w:type="dxa"/>
          </w:tcPr>
          <w:p w14:paraId="3DFA0740" w14:textId="77777777" w:rsidR="00513ECE" w:rsidRPr="00633320" w:rsidRDefault="00513ECE" w:rsidP="00F123A0">
            <w:pPr>
              <w:rPr>
                <w:sz w:val="20"/>
              </w:rPr>
            </w:pPr>
            <w:r w:rsidRPr="00633320">
              <w:rPr>
                <w:sz w:val="20"/>
              </w:rPr>
              <w:t>8.0</w:t>
            </w:r>
          </w:p>
        </w:tc>
        <w:tc>
          <w:tcPr>
            <w:tcW w:w="1559" w:type="dxa"/>
          </w:tcPr>
          <w:p w14:paraId="3BF4E696" w14:textId="77777777" w:rsidR="00513ECE" w:rsidRPr="00633320" w:rsidRDefault="00513ECE" w:rsidP="001512CA">
            <w:pPr>
              <w:rPr>
                <w:sz w:val="20"/>
              </w:rPr>
            </w:pPr>
            <w:r w:rsidRPr="00633320">
              <w:rPr>
                <w:sz w:val="20"/>
              </w:rPr>
              <w:t>03-Jul-2020</w:t>
            </w:r>
          </w:p>
        </w:tc>
        <w:tc>
          <w:tcPr>
            <w:tcW w:w="6743"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AD6F39">
        <w:tc>
          <w:tcPr>
            <w:tcW w:w="1838"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559"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743"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AD6F39">
        <w:tc>
          <w:tcPr>
            <w:tcW w:w="1838" w:type="dxa"/>
          </w:tcPr>
          <w:p w14:paraId="795FB127" w14:textId="77777777" w:rsidR="00FF5A1B" w:rsidRPr="00633320" w:rsidRDefault="00FF5A1B" w:rsidP="00F123A0">
            <w:pPr>
              <w:rPr>
                <w:sz w:val="20"/>
              </w:rPr>
            </w:pPr>
            <w:r w:rsidRPr="00633320">
              <w:rPr>
                <w:sz w:val="20"/>
              </w:rPr>
              <w:t>9.1</w:t>
            </w:r>
          </w:p>
        </w:tc>
        <w:tc>
          <w:tcPr>
            <w:tcW w:w="1559" w:type="dxa"/>
          </w:tcPr>
          <w:p w14:paraId="671C0D8B" w14:textId="77777777" w:rsidR="00FF5A1B" w:rsidRPr="00633320" w:rsidRDefault="00FF5A1B" w:rsidP="00FF5A1B">
            <w:pPr>
              <w:rPr>
                <w:sz w:val="20"/>
              </w:rPr>
            </w:pPr>
            <w:r w:rsidRPr="00633320">
              <w:rPr>
                <w:sz w:val="20"/>
              </w:rPr>
              <w:t>18-Sep-2020</w:t>
            </w:r>
          </w:p>
        </w:tc>
        <w:tc>
          <w:tcPr>
            <w:tcW w:w="6743"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AD6F39">
        <w:tc>
          <w:tcPr>
            <w:tcW w:w="1838" w:type="dxa"/>
          </w:tcPr>
          <w:p w14:paraId="71EC960A" w14:textId="467DFB17" w:rsidR="00F27FA7" w:rsidRPr="00633320" w:rsidRDefault="00F27FA7" w:rsidP="00F123A0">
            <w:pPr>
              <w:rPr>
                <w:sz w:val="20"/>
              </w:rPr>
            </w:pPr>
            <w:r w:rsidRPr="00633320">
              <w:rPr>
                <w:sz w:val="20"/>
              </w:rPr>
              <w:t>9.2 [not submitted in UK]</w:t>
            </w:r>
          </w:p>
        </w:tc>
        <w:tc>
          <w:tcPr>
            <w:tcW w:w="1559" w:type="dxa"/>
          </w:tcPr>
          <w:p w14:paraId="1C44F9A4" w14:textId="35F3467F" w:rsidR="00F27FA7" w:rsidRPr="00633320" w:rsidRDefault="00F27FA7" w:rsidP="00FF5A1B">
            <w:pPr>
              <w:rPr>
                <w:sz w:val="20"/>
              </w:rPr>
            </w:pPr>
            <w:r w:rsidRPr="00633320">
              <w:rPr>
                <w:sz w:val="20"/>
              </w:rPr>
              <w:t>15-Oct-2020</w:t>
            </w:r>
          </w:p>
        </w:tc>
        <w:tc>
          <w:tcPr>
            <w:tcW w:w="6743"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AD6F39">
        <w:tc>
          <w:tcPr>
            <w:tcW w:w="1838" w:type="dxa"/>
          </w:tcPr>
          <w:p w14:paraId="3DFD9B74" w14:textId="21E4BE15" w:rsidR="00F57A22" w:rsidRPr="00633320" w:rsidRDefault="00F57A22" w:rsidP="00F123A0">
            <w:pPr>
              <w:rPr>
                <w:sz w:val="20"/>
              </w:rPr>
            </w:pPr>
            <w:r w:rsidRPr="00633320">
              <w:rPr>
                <w:sz w:val="20"/>
              </w:rPr>
              <w:t>10.0</w:t>
            </w:r>
          </w:p>
        </w:tc>
        <w:tc>
          <w:tcPr>
            <w:tcW w:w="1559"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743"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AD6F39">
        <w:tc>
          <w:tcPr>
            <w:tcW w:w="1838" w:type="dxa"/>
          </w:tcPr>
          <w:p w14:paraId="29D1200E" w14:textId="67A2C452" w:rsidR="000D70CC" w:rsidRPr="00633320" w:rsidRDefault="000D70CC" w:rsidP="00F123A0">
            <w:pPr>
              <w:rPr>
                <w:sz w:val="20"/>
              </w:rPr>
            </w:pPr>
            <w:r w:rsidRPr="00633320">
              <w:rPr>
                <w:sz w:val="20"/>
              </w:rPr>
              <w:t>10.1</w:t>
            </w:r>
          </w:p>
        </w:tc>
        <w:tc>
          <w:tcPr>
            <w:tcW w:w="1559" w:type="dxa"/>
          </w:tcPr>
          <w:p w14:paraId="56C79193" w14:textId="20C75CEC" w:rsidR="000D70CC" w:rsidRPr="00633320" w:rsidRDefault="000D70CC" w:rsidP="00FF5A1B">
            <w:pPr>
              <w:rPr>
                <w:sz w:val="20"/>
              </w:rPr>
            </w:pPr>
            <w:r w:rsidRPr="00633320">
              <w:rPr>
                <w:sz w:val="20"/>
              </w:rPr>
              <w:t>01-Nov-2020</w:t>
            </w:r>
          </w:p>
        </w:tc>
        <w:tc>
          <w:tcPr>
            <w:tcW w:w="6743"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AD6F39">
        <w:tc>
          <w:tcPr>
            <w:tcW w:w="1838" w:type="dxa"/>
          </w:tcPr>
          <w:p w14:paraId="3D0CF507" w14:textId="669787E2" w:rsidR="00F10F34" w:rsidRPr="00633320" w:rsidRDefault="00F10F34" w:rsidP="00F123A0">
            <w:pPr>
              <w:rPr>
                <w:sz w:val="20"/>
              </w:rPr>
            </w:pPr>
            <w:r w:rsidRPr="00633320">
              <w:rPr>
                <w:sz w:val="20"/>
              </w:rPr>
              <w:t>11.0</w:t>
            </w:r>
          </w:p>
        </w:tc>
        <w:tc>
          <w:tcPr>
            <w:tcW w:w="1559"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743"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AD6F39">
        <w:tc>
          <w:tcPr>
            <w:tcW w:w="1838" w:type="dxa"/>
          </w:tcPr>
          <w:p w14:paraId="286EA7DE" w14:textId="6F9AB564" w:rsidR="00777331" w:rsidRPr="00633320" w:rsidRDefault="00777331" w:rsidP="00F123A0">
            <w:pPr>
              <w:rPr>
                <w:sz w:val="20"/>
              </w:rPr>
            </w:pPr>
            <w:r w:rsidRPr="00633320">
              <w:rPr>
                <w:sz w:val="20"/>
              </w:rPr>
              <w:t>11.1</w:t>
            </w:r>
          </w:p>
        </w:tc>
        <w:tc>
          <w:tcPr>
            <w:tcW w:w="1559" w:type="dxa"/>
          </w:tcPr>
          <w:p w14:paraId="382AC0DF" w14:textId="363CD042" w:rsidR="00777331" w:rsidRPr="00633320" w:rsidRDefault="00777331" w:rsidP="00FF5A1B">
            <w:pPr>
              <w:rPr>
                <w:sz w:val="20"/>
              </w:rPr>
            </w:pPr>
            <w:r w:rsidRPr="00633320">
              <w:rPr>
                <w:sz w:val="20"/>
              </w:rPr>
              <w:t>21-Nov-2020</w:t>
            </w:r>
          </w:p>
        </w:tc>
        <w:tc>
          <w:tcPr>
            <w:tcW w:w="6743"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AD6F39">
        <w:tc>
          <w:tcPr>
            <w:tcW w:w="1838" w:type="dxa"/>
          </w:tcPr>
          <w:p w14:paraId="26C09026" w14:textId="1A9A3116" w:rsidR="004F11C7" w:rsidRPr="00633320" w:rsidRDefault="004F11C7" w:rsidP="00F123A0">
            <w:pPr>
              <w:rPr>
                <w:sz w:val="20"/>
              </w:rPr>
            </w:pPr>
            <w:r w:rsidRPr="00633320">
              <w:rPr>
                <w:sz w:val="20"/>
              </w:rPr>
              <w:t>11.2 [not submitted in UK]</w:t>
            </w:r>
          </w:p>
        </w:tc>
        <w:tc>
          <w:tcPr>
            <w:tcW w:w="1559" w:type="dxa"/>
          </w:tcPr>
          <w:p w14:paraId="4466D8B9" w14:textId="4D5E805B" w:rsidR="004F11C7" w:rsidRPr="00633320" w:rsidRDefault="004F11C7" w:rsidP="00FF5A1B">
            <w:pPr>
              <w:rPr>
                <w:sz w:val="20"/>
              </w:rPr>
            </w:pPr>
            <w:r w:rsidRPr="00633320">
              <w:rPr>
                <w:sz w:val="20"/>
              </w:rPr>
              <w:t>01-Dec-2020</w:t>
            </w:r>
          </w:p>
        </w:tc>
        <w:tc>
          <w:tcPr>
            <w:tcW w:w="6743"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AD6F39">
        <w:tc>
          <w:tcPr>
            <w:tcW w:w="1838" w:type="dxa"/>
          </w:tcPr>
          <w:p w14:paraId="522E80DA" w14:textId="06A0A905" w:rsidR="00533CB8" w:rsidRPr="00633320" w:rsidRDefault="00BB684F" w:rsidP="00F123A0">
            <w:pPr>
              <w:rPr>
                <w:sz w:val="20"/>
              </w:rPr>
            </w:pPr>
            <w:r w:rsidRPr="00633320">
              <w:rPr>
                <w:sz w:val="20"/>
              </w:rPr>
              <w:t>12.0</w:t>
            </w:r>
          </w:p>
        </w:tc>
        <w:tc>
          <w:tcPr>
            <w:tcW w:w="1559"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743"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AD6F39">
        <w:tc>
          <w:tcPr>
            <w:tcW w:w="1838" w:type="dxa"/>
          </w:tcPr>
          <w:p w14:paraId="6DE2FB1B" w14:textId="1D42D2BD" w:rsidR="004F214D" w:rsidRPr="00633320" w:rsidRDefault="004F214D" w:rsidP="00F123A0">
            <w:pPr>
              <w:rPr>
                <w:sz w:val="20"/>
              </w:rPr>
            </w:pPr>
            <w:r w:rsidRPr="00633320">
              <w:rPr>
                <w:sz w:val="20"/>
              </w:rPr>
              <w:t>12.1</w:t>
            </w:r>
          </w:p>
        </w:tc>
        <w:tc>
          <w:tcPr>
            <w:tcW w:w="1559" w:type="dxa"/>
          </w:tcPr>
          <w:p w14:paraId="37C83431" w14:textId="7465007B" w:rsidR="004F214D" w:rsidRPr="00633320" w:rsidRDefault="004F214D" w:rsidP="00BB684F">
            <w:pPr>
              <w:rPr>
                <w:sz w:val="20"/>
              </w:rPr>
            </w:pPr>
            <w:r w:rsidRPr="00633320">
              <w:rPr>
                <w:sz w:val="20"/>
              </w:rPr>
              <w:t>16-Dec-2020</w:t>
            </w:r>
          </w:p>
        </w:tc>
        <w:tc>
          <w:tcPr>
            <w:tcW w:w="6743"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AD6F39">
        <w:tc>
          <w:tcPr>
            <w:tcW w:w="1838" w:type="dxa"/>
          </w:tcPr>
          <w:p w14:paraId="413AE8C9" w14:textId="78726C1F" w:rsidR="009E4554" w:rsidRPr="00633320" w:rsidRDefault="009E4554" w:rsidP="00F123A0">
            <w:pPr>
              <w:rPr>
                <w:sz w:val="20"/>
              </w:rPr>
            </w:pPr>
            <w:r w:rsidRPr="00633320">
              <w:rPr>
                <w:sz w:val="20"/>
              </w:rPr>
              <w:t>13.0</w:t>
            </w:r>
          </w:p>
        </w:tc>
        <w:tc>
          <w:tcPr>
            <w:tcW w:w="1559"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743"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AD6F39">
        <w:tc>
          <w:tcPr>
            <w:tcW w:w="1838" w:type="dxa"/>
          </w:tcPr>
          <w:p w14:paraId="7CE481F7" w14:textId="7B21BC1A" w:rsidR="001D1931" w:rsidRPr="00633320" w:rsidRDefault="001D1931" w:rsidP="00F123A0">
            <w:pPr>
              <w:rPr>
                <w:sz w:val="20"/>
                <w:szCs w:val="20"/>
              </w:rPr>
            </w:pPr>
            <w:r w:rsidRPr="00633320">
              <w:rPr>
                <w:sz w:val="20"/>
                <w:szCs w:val="20"/>
              </w:rPr>
              <w:t>14.0</w:t>
            </w:r>
          </w:p>
        </w:tc>
        <w:tc>
          <w:tcPr>
            <w:tcW w:w="1559"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743"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AD6F39">
        <w:trPr>
          <w:cantSplit/>
        </w:trPr>
        <w:tc>
          <w:tcPr>
            <w:tcW w:w="1838" w:type="dxa"/>
          </w:tcPr>
          <w:p w14:paraId="54F47795" w14:textId="32D13176" w:rsidR="00474DD8" w:rsidRPr="00633320" w:rsidRDefault="00474DD8" w:rsidP="00F123A0">
            <w:pPr>
              <w:rPr>
                <w:sz w:val="20"/>
                <w:szCs w:val="20"/>
              </w:rPr>
            </w:pPr>
            <w:r w:rsidRPr="00633320">
              <w:rPr>
                <w:sz w:val="20"/>
                <w:szCs w:val="20"/>
              </w:rPr>
              <w:t>15.0</w:t>
            </w:r>
          </w:p>
        </w:tc>
        <w:tc>
          <w:tcPr>
            <w:tcW w:w="1559" w:type="dxa"/>
          </w:tcPr>
          <w:p w14:paraId="419C6539" w14:textId="34F1E561" w:rsidR="00474DD8" w:rsidRPr="00633320" w:rsidRDefault="00CF01EB" w:rsidP="00BF174B">
            <w:pPr>
              <w:rPr>
                <w:sz w:val="20"/>
                <w:szCs w:val="20"/>
              </w:rPr>
            </w:pPr>
            <w:r>
              <w:rPr>
                <w:sz w:val="20"/>
                <w:szCs w:val="20"/>
              </w:rPr>
              <w:t>12-Apr-2021</w:t>
            </w:r>
          </w:p>
        </w:tc>
        <w:tc>
          <w:tcPr>
            <w:tcW w:w="6743"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AD6F39">
        <w:trPr>
          <w:cantSplit/>
        </w:trPr>
        <w:tc>
          <w:tcPr>
            <w:tcW w:w="1838" w:type="dxa"/>
          </w:tcPr>
          <w:p w14:paraId="51045686" w14:textId="6461F9E3" w:rsidR="00FA08CD" w:rsidRPr="00633320" w:rsidRDefault="00FA08CD" w:rsidP="00FA08CD">
            <w:pPr>
              <w:rPr>
                <w:sz w:val="20"/>
                <w:szCs w:val="20"/>
              </w:rPr>
            </w:pPr>
            <w:r>
              <w:rPr>
                <w:sz w:val="20"/>
                <w:szCs w:val="20"/>
              </w:rPr>
              <w:t>15.1 [not submitted in UK]</w:t>
            </w:r>
          </w:p>
        </w:tc>
        <w:tc>
          <w:tcPr>
            <w:tcW w:w="1559" w:type="dxa"/>
          </w:tcPr>
          <w:p w14:paraId="2E783A28" w14:textId="1DBC666A" w:rsidR="00FA08CD" w:rsidRDefault="00FA08CD" w:rsidP="00FA08CD">
            <w:pPr>
              <w:rPr>
                <w:sz w:val="20"/>
                <w:szCs w:val="20"/>
              </w:rPr>
            </w:pPr>
            <w:r>
              <w:rPr>
                <w:sz w:val="20"/>
                <w:szCs w:val="20"/>
              </w:rPr>
              <w:t>18-May-2021</w:t>
            </w:r>
          </w:p>
        </w:tc>
        <w:tc>
          <w:tcPr>
            <w:tcW w:w="6743"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AD6F39">
        <w:trPr>
          <w:cantSplit/>
        </w:trPr>
        <w:tc>
          <w:tcPr>
            <w:tcW w:w="1838" w:type="dxa"/>
          </w:tcPr>
          <w:p w14:paraId="0BAC95B8" w14:textId="7FE09EE0" w:rsidR="00CF4E68" w:rsidRDefault="00CF4E68" w:rsidP="00F123A0">
            <w:pPr>
              <w:rPr>
                <w:sz w:val="20"/>
                <w:szCs w:val="20"/>
              </w:rPr>
            </w:pPr>
            <w:r>
              <w:rPr>
                <w:sz w:val="20"/>
                <w:szCs w:val="20"/>
              </w:rPr>
              <w:t>16.0</w:t>
            </w:r>
          </w:p>
        </w:tc>
        <w:tc>
          <w:tcPr>
            <w:tcW w:w="1559"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743"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AD6F39">
        <w:tc>
          <w:tcPr>
            <w:tcW w:w="1838" w:type="dxa"/>
          </w:tcPr>
          <w:p w14:paraId="42786D0C" w14:textId="3F0444D1" w:rsidR="00071417" w:rsidRDefault="00071417" w:rsidP="00F123A0">
            <w:pPr>
              <w:rPr>
                <w:sz w:val="20"/>
                <w:szCs w:val="20"/>
              </w:rPr>
            </w:pPr>
            <w:r>
              <w:rPr>
                <w:sz w:val="20"/>
                <w:szCs w:val="20"/>
              </w:rPr>
              <w:t>V16.1</w:t>
            </w:r>
          </w:p>
        </w:tc>
        <w:tc>
          <w:tcPr>
            <w:tcW w:w="1559" w:type="dxa"/>
          </w:tcPr>
          <w:p w14:paraId="20FC3563" w14:textId="3CC0B73F" w:rsidR="00071417" w:rsidRDefault="00071417" w:rsidP="007A567D">
            <w:pPr>
              <w:rPr>
                <w:sz w:val="20"/>
                <w:szCs w:val="20"/>
              </w:rPr>
            </w:pPr>
            <w:r>
              <w:rPr>
                <w:sz w:val="20"/>
                <w:szCs w:val="20"/>
              </w:rPr>
              <w:t>08-Jul-2021</w:t>
            </w:r>
          </w:p>
        </w:tc>
        <w:tc>
          <w:tcPr>
            <w:tcW w:w="6743"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AD6F39">
        <w:tc>
          <w:tcPr>
            <w:tcW w:w="1838" w:type="dxa"/>
          </w:tcPr>
          <w:p w14:paraId="7909AEFC" w14:textId="630562DE" w:rsidR="00071417" w:rsidRDefault="00071417" w:rsidP="00F123A0">
            <w:pPr>
              <w:rPr>
                <w:sz w:val="20"/>
                <w:szCs w:val="20"/>
              </w:rPr>
            </w:pPr>
            <w:r>
              <w:rPr>
                <w:sz w:val="20"/>
                <w:szCs w:val="20"/>
              </w:rPr>
              <w:t>V17.0</w:t>
            </w:r>
          </w:p>
        </w:tc>
        <w:tc>
          <w:tcPr>
            <w:tcW w:w="1559"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743"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AD6F39">
        <w:tc>
          <w:tcPr>
            <w:tcW w:w="1838" w:type="dxa"/>
          </w:tcPr>
          <w:p w14:paraId="42894D48" w14:textId="140F4E66" w:rsidR="00180DB3" w:rsidRDefault="00180DB3" w:rsidP="00F123A0">
            <w:pPr>
              <w:rPr>
                <w:sz w:val="20"/>
                <w:szCs w:val="20"/>
              </w:rPr>
            </w:pPr>
            <w:r>
              <w:rPr>
                <w:sz w:val="20"/>
                <w:szCs w:val="20"/>
              </w:rPr>
              <w:t>V17.1</w:t>
            </w:r>
          </w:p>
        </w:tc>
        <w:tc>
          <w:tcPr>
            <w:tcW w:w="1559" w:type="dxa"/>
          </w:tcPr>
          <w:p w14:paraId="2866A683" w14:textId="6303D549" w:rsidR="00180DB3" w:rsidRDefault="00180DB3" w:rsidP="007A567D">
            <w:pPr>
              <w:rPr>
                <w:sz w:val="20"/>
                <w:szCs w:val="20"/>
              </w:rPr>
            </w:pPr>
            <w:r>
              <w:rPr>
                <w:sz w:val="20"/>
                <w:szCs w:val="20"/>
              </w:rPr>
              <w:t>10-Aug-2021</w:t>
            </w:r>
          </w:p>
        </w:tc>
        <w:tc>
          <w:tcPr>
            <w:tcW w:w="6743"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AD6F39">
        <w:tc>
          <w:tcPr>
            <w:tcW w:w="1838" w:type="dxa"/>
          </w:tcPr>
          <w:p w14:paraId="6683764C" w14:textId="3B284C34" w:rsidR="00124F13" w:rsidRDefault="00124F13" w:rsidP="00124F13">
            <w:pPr>
              <w:rPr>
                <w:sz w:val="20"/>
                <w:szCs w:val="20"/>
              </w:rPr>
            </w:pPr>
            <w:r>
              <w:rPr>
                <w:sz w:val="20"/>
                <w:szCs w:val="20"/>
              </w:rPr>
              <w:t>V18.0</w:t>
            </w:r>
          </w:p>
        </w:tc>
        <w:tc>
          <w:tcPr>
            <w:tcW w:w="1559"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743"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AD6F39">
        <w:tc>
          <w:tcPr>
            <w:tcW w:w="1838" w:type="dxa"/>
          </w:tcPr>
          <w:p w14:paraId="7580CD95" w14:textId="12101BD5" w:rsidR="00F65BFB" w:rsidRDefault="00F65BFB" w:rsidP="00124F13">
            <w:pPr>
              <w:rPr>
                <w:sz w:val="20"/>
                <w:szCs w:val="20"/>
              </w:rPr>
            </w:pPr>
            <w:r>
              <w:rPr>
                <w:sz w:val="20"/>
                <w:szCs w:val="20"/>
              </w:rPr>
              <w:t>V18.1</w:t>
            </w:r>
          </w:p>
        </w:tc>
        <w:tc>
          <w:tcPr>
            <w:tcW w:w="1559" w:type="dxa"/>
          </w:tcPr>
          <w:p w14:paraId="695BD532" w14:textId="75EB1295" w:rsidR="00F65BFB" w:rsidRDefault="00F65BFB" w:rsidP="00124F13">
            <w:pPr>
              <w:rPr>
                <w:sz w:val="20"/>
                <w:szCs w:val="20"/>
              </w:rPr>
            </w:pPr>
            <w:r>
              <w:rPr>
                <w:sz w:val="20"/>
                <w:szCs w:val="20"/>
              </w:rPr>
              <w:t>24-Oct-2021</w:t>
            </w:r>
          </w:p>
        </w:tc>
        <w:tc>
          <w:tcPr>
            <w:tcW w:w="6743"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AD6F39">
        <w:tc>
          <w:tcPr>
            <w:tcW w:w="1838" w:type="dxa"/>
          </w:tcPr>
          <w:p w14:paraId="21297A96" w14:textId="0CEE5710" w:rsidR="00552A9A" w:rsidRDefault="00552A9A" w:rsidP="00124F13">
            <w:pPr>
              <w:rPr>
                <w:sz w:val="20"/>
                <w:szCs w:val="20"/>
              </w:rPr>
            </w:pPr>
            <w:r>
              <w:rPr>
                <w:sz w:val="20"/>
                <w:szCs w:val="20"/>
              </w:rPr>
              <w:t>V19.0</w:t>
            </w:r>
          </w:p>
        </w:tc>
        <w:tc>
          <w:tcPr>
            <w:tcW w:w="1559"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743"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AD6F39">
        <w:tc>
          <w:tcPr>
            <w:tcW w:w="1838" w:type="dxa"/>
          </w:tcPr>
          <w:p w14:paraId="0861A060" w14:textId="712D7717" w:rsidR="003B5DC6" w:rsidRDefault="003B5DC6" w:rsidP="00124F13">
            <w:pPr>
              <w:rPr>
                <w:sz w:val="20"/>
                <w:szCs w:val="20"/>
              </w:rPr>
            </w:pPr>
            <w:r>
              <w:rPr>
                <w:sz w:val="20"/>
                <w:szCs w:val="20"/>
              </w:rPr>
              <w:t>V19.1</w:t>
            </w:r>
          </w:p>
        </w:tc>
        <w:tc>
          <w:tcPr>
            <w:tcW w:w="1559" w:type="dxa"/>
          </w:tcPr>
          <w:p w14:paraId="24522A11" w14:textId="2865DCB1" w:rsidR="003B5DC6" w:rsidRDefault="003B5DC6" w:rsidP="00124F13">
            <w:pPr>
              <w:rPr>
                <w:sz w:val="20"/>
                <w:szCs w:val="20"/>
              </w:rPr>
            </w:pPr>
            <w:r>
              <w:rPr>
                <w:sz w:val="20"/>
                <w:szCs w:val="20"/>
              </w:rPr>
              <w:t>16-Nov-21</w:t>
            </w:r>
          </w:p>
        </w:tc>
        <w:tc>
          <w:tcPr>
            <w:tcW w:w="6743"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AD6F39">
        <w:tc>
          <w:tcPr>
            <w:tcW w:w="1838" w:type="dxa"/>
          </w:tcPr>
          <w:p w14:paraId="581D443A" w14:textId="5A70D4C4" w:rsidR="004062DF" w:rsidRDefault="004062DF" w:rsidP="00124F13">
            <w:pPr>
              <w:rPr>
                <w:sz w:val="20"/>
                <w:szCs w:val="20"/>
              </w:rPr>
            </w:pPr>
            <w:r>
              <w:rPr>
                <w:sz w:val="20"/>
                <w:szCs w:val="20"/>
              </w:rPr>
              <w:t>V20.0</w:t>
            </w:r>
          </w:p>
        </w:tc>
        <w:tc>
          <w:tcPr>
            <w:tcW w:w="1559" w:type="dxa"/>
          </w:tcPr>
          <w:p w14:paraId="75CF4E1E" w14:textId="0CE6258A" w:rsidR="004062DF" w:rsidRDefault="004062DF" w:rsidP="00124F13">
            <w:pPr>
              <w:rPr>
                <w:sz w:val="20"/>
                <w:szCs w:val="20"/>
              </w:rPr>
            </w:pPr>
            <w:r>
              <w:rPr>
                <w:sz w:val="20"/>
                <w:szCs w:val="20"/>
              </w:rPr>
              <w:t>29-Nov-21</w:t>
            </w:r>
          </w:p>
        </w:tc>
        <w:tc>
          <w:tcPr>
            <w:tcW w:w="6743"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AD6F39">
        <w:tc>
          <w:tcPr>
            <w:tcW w:w="1838" w:type="dxa"/>
          </w:tcPr>
          <w:p w14:paraId="51FA8110" w14:textId="05EA0AAE" w:rsidR="00456322" w:rsidRDefault="00456322" w:rsidP="00124F13">
            <w:pPr>
              <w:rPr>
                <w:sz w:val="20"/>
                <w:szCs w:val="20"/>
              </w:rPr>
            </w:pPr>
            <w:r>
              <w:rPr>
                <w:sz w:val="20"/>
                <w:szCs w:val="20"/>
              </w:rPr>
              <w:t>V21.0</w:t>
            </w:r>
          </w:p>
        </w:tc>
        <w:tc>
          <w:tcPr>
            <w:tcW w:w="1559"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743"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lastRenderedPageBreak/>
              <w:t>Re-randomisation of patients recruited &gt;6 months ago.</w:t>
            </w:r>
          </w:p>
        </w:tc>
      </w:tr>
      <w:tr w:rsidR="00303522" w:rsidRPr="00633320" w14:paraId="7271113C" w14:textId="77777777" w:rsidTr="00AD6F39">
        <w:tc>
          <w:tcPr>
            <w:tcW w:w="1838" w:type="dxa"/>
          </w:tcPr>
          <w:p w14:paraId="065FECE3" w14:textId="3EEE76F9" w:rsidR="00303522" w:rsidRDefault="00303522" w:rsidP="00124F13">
            <w:pPr>
              <w:rPr>
                <w:sz w:val="20"/>
                <w:szCs w:val="20"/>
              </w:rPr>
            </w:pPr>
            <w:r>
              <w:rPr>
                <w:sz w:val="20"/>
                <w:szCs w:val="20"/>
              </w:rPr>
              <w:lastRenderedPageBreak/>
              <w:t>V21.1</w:t>
            </w:r>
          </w:p>
        </w:tc>
        <w:tc>
          <w:tcPr>
            <w:tcW w:w="1559" w:type="dxa"/>
          </w:tcPr>
          <w:p w14:paraId="290F706C" w14:textId="2B2D8455" w:rsidR="00303522" w:rsidRDefault="00303522" w:rsidP="006715E7">
            <w:pPr>
              <w:rPr>
                <w:sz w:val="20"/>
                <w:szCs w:val="20"/>
              </w:rPr>
            </w:pPr>
            <w:r>
              <w:rPr>
                <w:sz w:val="20"/>
                <w:szCs w:val="20"/>
              </w:rPr>
              <w:t>19-Dec-21</w:t>
            </w:r>
          </w:p>
        </w:tc>
        <w:tc>
          <w:tcPr>
            <w:tcW w:w="6743"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AD6F39">
        <w:tc>
          <w:tcPr>
            <w:tcW w:w="1838" w:type="dxa"/>
          </w:tcPr>
          <w:p w14:paraId="3A1BE49B" w14:textId="00F87BBE" w:rsidR="004C4524" w:rsidRDefault="004C4524" w:rsidP="00124F13">
            <w:pPr>
              <w:rPr>
                <w:sz w:val="20"/>
                <w:szCs w:val="20"/>
              </w:rPr>
            </w:pPr>
            <w:r>
              <w:rPr>
                <w:sz w:val="20"/>
                <w:szCs w:val="20"/>
              </w:rPr>
              <w:t>V22.0</w:t>
            </w:r>
          </w:p>
        </w:tc>
        <w:tc>
          <w:tcPr>
            <w:tcW w:w="1559"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743" w:type="dxa"/>
          </w:tcPr>
          <w:p w14:paraId="2282CC75" w14:textId="5A70F4EF" w:rsidR="004C4524" w:rsidRDefault="004C4524" w:rsidP="00124F13">
            <w:pPr>
              <w:rPr>
                <w:sz w:val="20"/>
                <w:szCs w:val="20"/>
              </w:rPr>
            </w:pPr>
            <w:r>
              <w:rPr>
                <w:sz w:val="20"/>
                <w:szCs w:val="20"/>
              </w:rPr>
              <w:t>Addition of Paxlovid</w:t>
            </w:r>
            <w:r w:rsidR="00552C1B">
              <w:rPr>
                <w:sz w:val="20"/>
                <w:szCs w:val="20"/>
              </w:rPr>
              <w:t>. (Not implemented.)</w:t>
            </w:r>
          </w:p>
        </w:tc>
      </w:tr>
      <w:tr w:rsidR="00A976ED" w:rsidRPr="00633320" w14:paraId="1593A6AA" w14:textId="77777777" w:rsidTr="00AD6F39">
        <w:tc>
          <w:tcPr>
            <w:tcW w:w="1838" w:type="dxa"/>
          </w:tcPr>
          <w:p w14:paraId="536EF38B" w14:textId="44788870" w:rsidR="00A976ED" w:rsidRDefault="00A976ED" w:rsidP="00124F13">
            <w:pPr>
              <w:rPr>
                <w:sz w:val="20"/>
                <w:szCs w:val="20"/>
              </w:rPr>
            </w:pPr>
            <w:r>
              <w:rPr>
                <w:sz w:val="20"/>
                <w:szCs w:val="20"/>
              </w:rPr>
              <w:t>V23.0</w:t>
            </w:r>
          </w:p>
        </w:tc>
        <w:tc>
          <w:tcPr>
            <w:tcW w:w="1559" w:type="dxa"/>
          </w:tcPr>
          <w:p w14:paraId="62820E82" w14:textId="71B8ABCC" w:rsidR="00A976ED" w:rsidRDefault="002C7FB9" w:rsidP="006715E7">
            <w:pPr>
              <w:rPr>
                <w:sz w:val="20"/>
                <w:szCs w:val="20"/>
              </w:rPr>
            </w:pPr>
            <w:r>
              <w:rPr>
                <w:sz w:val="20"/>
                <w:szCs w:val="20"/>
              </w:rPr>
              <w:t>08-Mar</w:t>
            </w:r>
            <w:r w:rsidR="00A976ED">
              <w:rPr>
                <w:sz w:val="20"/>
                <w:szCs w:val="20"/>
              </w:rPr>
              <w:t>-22</w:t>
            </w:r>
          </w:p>
        </w:tc>
        <w:tc>
          <w:tcPr>
            <w:tcW w:w="6743" w:type="dxa"/>
          </w:tcPr>
          <w:p w14:paraId="32738A76" w14:textId="4E2C03DE" w:rsidR="00C62487" w:rsidRDefault="00641BA0" w:rsidP="00124F13">
            <w:pPr>
              <w:rPr>
                <w:sz w:val="20"/>
                <w:szCs w:val="20"/>
              </w:rPr>
            </w:pPr>
            <w:r>
              <w:rPr>
                <w:sz w:val="20"/>
                <w:szCs w:val="20"/>
              </w:rPr>
              <w:t>Clarifications following MHRA review</w:t>
            </w:r>
            <w:r w:rsidR="00C62487">
              <w:rPr>
                <w:sz w:val="20"/>
                <w:szCs w:val="20"/>
              </w:rPr>
              <w:t xml:space="preserve">. UKOSS added to </w:t>
            </w:r>
            <w:r w:rsidR="00E46A65">
              <w:rPr>
                <w:sz w:val="20"/>
                <w:szCs w:val="20"/>
              </w:rPr>
              <w:t>section 3.1.3.</w:t>
            </w:r>
            <w:r>
              <w:rPr>
                <w:sz w:val="20"/>
                <w:szCs w:val="20"/>
              </w:rPr>
              <w:t xml:space="preserve"> Extension of molnupiravir to other countries.</w:t>
            </w:r>
            <w:r w:rsidR="00F05551">
              <w:rPr>
                <w:sz w:val="20"/>
                <w:szCs w:val="20"/>
              </w:rPr>
              <w:t xml:space="preserve"> Removal of tocilizumab/anakinra for PIMS-TS.</w:t>
            </w:r>
          </w:p>
        </w:tc>
      </w:tr>
      <w:tr w:rsidR="00AD6F39" w:rsidRPr="00633320" w14:paraId="217CCEFD" w14:textId="77777777" w:rsidTr="00AD6F39">
        <w:tc>
          <w:tcPr>
            <w:tcW w:w="1838" w:type="dxa"/>
          </w:tcPr>
          <w:p w14:paraId="3E6DC3BB" w14:textId="2C293523" w:rsidR="00AD6F39" w:rsidRDefault="00AD6F39" w:rsidP="00124F13">
            <w:pPr>
              <w:rPr>
                <w:sz w:val="20"/>
                <w:szCs w:val="20"/>
              </w:rPr>
            </w:pPr>
            <w:r>
              <w:rPr>
                <w:sz w:val="20"/>
                <w:szCs w:val="20"/>
              </w:rPr>
              <w:t>23.1</w:t>
            </w:r>
          </w:p>
        </w:tc>
        <w:tc>
          <w:tcPr>
            <w:tcW w:w="1559" w:type="dxa"/>
          </w:tcPr>
          <w:p w14:paraId="13FAACBC" w14:textId="20B9A104" w:rsidR="00AD6F39" w:rsidRDefault="00AD6F39" w:rsidP="006715E7">
            <w:pPr>
              <w:rPr>
                <w:sz w:val="20"/>
                <w:szCs w:val="20"/>
              </w:rPr>
            </w:pPr>
            <w:r>
              <w:rPr>
                <w:sz w:val="20"/>
                <w:szCs w:val="20"/>
              </w:rPr>
              <w:t>15-Mar-22</w:t>
            </w:r>
          </w:p>
        </w:tc>
        <w:tc>
          <w:tcPr>
            <w:tcW w:w="6743" w:type="dxa"/>
          </w:tcPr>
          <w:p w14:paraId="12C16CEF" w14:textId="6AB87D99" w:rsidR="00AD6F39" w:rsidRDefault="00AD6F39" w:rsidP="00124F13">
            <w:pPr>
              <w:rPr>
                <w:sz w:val="20"/>
                <w:szCs w:val="20"/>
              </w:rPr>
            </w:pPr>
            <w:r>
              <w:rPr>
                <w:sz w:val="20"/>
                <w:szCs w:val="20"/>
              </w:rPr>
              <w:t>Correction of footnotes</w:t>
            </w:r>
          </w:p>
        </w:tc>
      </w:tr>
      <w:tr w:rsidR="00347F11" w:rsidRPr="00633320" w14:paraId="552149A3" w14:textId="77777777" w:rsidTr="00AD6F39">
        <w:trPr>
          <w:ins w:id="508" w:author="Richard Haynes" w:date="2022-05-13T17:38:00Z"/>
        </w:trPr>
        <w:tc>
          <w:tcPr>
            <w:tcW w:w="1838" w:type="dxa"/>
          </w:tcPr>
          <w:p w14:paraId="3D9BE81A" w14:textId="3AFBF996" w:rsidR="00347F11" w:rsidRDefault="00347F11" w:rsidP="00124F13">
            <w:pPr>
              <w:rPr>
                <w:ins w:id="509" w:author="Richard Haynes" w:date="2022-05-13T17:38:00Z"/>
                <w:sz w:val="20"/>
                <w:szCs w:val="20"/>
              </w:rPr>
            </w:pPr>
            <w:ins w:id="510" w:author="Richard Haynes" w:date="2022-05-13T17:38:00Z">
              <w:r>
                <w:rPr>
                  <w:sz w:val="20"/>
                  <w:szCs w:val="20"/>
                </w:rPr>
                <w:t>24.0</w:t>
              </w:r>
            </w:ins>
          </w:p>
        </w:tc>
        <w:tc>
          <w:tcPr>
            <w:tcW w:w="1559" w:type="dxa"/>
          </w:tcPr>
          <w:p w14:paraId="2123FE12" w14:textId="622FD2EE" w:rsidR="00347F11" w:rsidRDefault="00347F11" w:rsidP="006715E7">
            <w:pPr>
              <w:rPr>
                <w:ins w:id="511" w:author="Richard Haynes" w:date="2022-05-13T17:38:00Z"/>
                <w:sz w:val="20"/>
                <w:szCs w:val="20"/>
              </w:rPr>
            </w:pPr>
            <w:ins w:id="512" w:author="Richard Haynes" w:date="2022-05-13T17:38:00Z">
              <w:r>
                <w:rPr>
                  <w:sz w:val="20"/>
                  <w:szCs w:val="20"/>
                </w:rPr>
                <w:t>13-May-22</w:t>
              </w:r>
            </w:ins>
          </w:p>
        </w:tc>
        <w:tc>
          <w:tcPr>
            <w:tcW w:w="6743" w:type="dxa"/>
          </w:tcPr>
          <w:p w14:paraId="7CD6BD18" w14:textId="620CD43C" w:rsidR="00347F11" w:rsidRDefault="00347F11" w:rsidP="00EE4A12">
            <w:pPr>
              <w:rPr>
                <w:ins w:id="513" w:author="Richard Haynes" w:date="2022-05-13T17:38:00Z"/>
                <w:sz w:val="20"/>
                <w:szCs w:val="20"/>
              </w:rPr>
            </w:pPr>
            <w:ins w:id="514" w:author="Richard Haynes" w:date="2022-05-13T17:38:00Z">
              <w:r>
                <w:rPr>
                  <w:sz w:val="20"/>
                  <w:szCs w:val="20"/>
                </w:rPr>
                <w:t xml:space="preserve">Change to high-dose dexamethasone eligibility </w:t>
              </w:r>
            </w:ins>
            <w:ins w:id="515" w:author="Richard Haynes" w:date="2022-05-13T17:39:00Z">
              <w:r>
                <w:rPr>
                  <w:sz w:val="20"/>
                  <w:szCs w:val="20"/>
                </w:rPr>
                <w:t xml:space="preserve">criteria </w:t>
              </w:r>
            </w:ins>
            <w:ins w:id="516" w:author="Richard Haynes" w:date="2022-05-13T17:38:00Z">
              <w:r>
                <w:rPr>
                  <w:sz w:val="20"/>
                  <w:szCs w:val="20"/>
                </w:rPr>
                <w:t>following urgent safety measure</w:t>
              </w:r>
            </w:ins>
            <w:ins w:id="517" w:author="Martin Landray" w:date="2022-05-16T07:56:00Z">
              <w:r w:rsidR="00BB213F">
                <w:rPr>
                  <w:sz w:val="20"/>
                  <w:szCs w:val="20"/>
                </w:rPr>
                <w:t xml:space="preserve"> </w:t>
              </w:r>
            </w:ins>
            <w:ins w:id="518" w:author="Richard Haynes" w:date="2022-05-16T08:15:00Z">
              <w:r w:rsidR="00EE4A12">
                <w:rPr>
                  <w:sz w:val="20"/>
                  <w:szCs w:val="20"/>
                </w:rPr>
                <w:t>(instituted 13 May 2022)</w:t>
              </w:r>
            </w:ins>
          </w:p>
        </w:tc>
      </w:tr>
    </w:tbl>
    <w:p w14:paraId="59380FB9" w14:textId="77777777" w:rsidR="00A81581" w:rsidRDefault="00A81581" w:rsidP="00A81581">
      <w:pPr>
        <w:rPr>
          <w:b/>
        </w:rPr>
      </w:pPr>
      <w:bookmarkStart w:id="519" w:name="_Toc36962155"/>
      <w:bookmarkStart w:id="520" w:name="_Toc36962219"/>
      <w:bookmarkStart w:id="521" w:name="_Toc37064434"/>
      <w:bookmarkStart w:id="522" w:name="_Toc37107083"/>
      <w:bookmarkStart w:id="523" w:name="_Toc37107321"/>
      <w:bookmarkStart w:id="524" w:name="_Toc246777108"/>
      <w:bookmarkStart w:id="525" w:name="_Toc37107322"/>
      <w:bookmarkStart w:id="526" w:name="_Toc38099277"/>
      <w:bookmarkStart w:id="527" w:name="_Toc44674874"/>
      <w:bookmarkEnd w:id="519"/>
      <w:bookmarkEnd w:id="520"/>
      <w:bookmarkEnd w:id="521"/>
      <w:bookmarkEnd w:id="522"/>
      <w:bookmarkEnd w:id="523"/>
    </w:p>
    <w:p w14:paraId="2B3E85CD" w14:textId="77777777" w:rsidR="00347F11" w:rsidRDefault="00347F11">
      <w:pPr>
        <w:autoSpaceDE/>
        <w:autoSpaceDN/>
        <w:adjustRightInd/>
        <w:contextualSpacing w:val="0"/>
        <w:jc w:val="left"/>
        <w:rPr>
          <w:ins w:id="528" w:author="Richard Haynes" w:date="2022-05-13T17:42:00Z"/>
          <w:b/>
        </w:rPr>
      </w:pPr>
      <w:ins w:id="529" w:author="Richard Haynes" w:date="2022-05-13T17:42:00Z">
        <w:r>
          <w:rPr>
            <w:b/>
          </w:rPr>
          <w:br w:type="page"/>
        </w:r>
      </w:ins>
    </w:p>
    <w:p w14:paraId="55CB1C01" w14:textId="6AE69712" w:rsidR="00A81581" w:rsidRDefault="00A81581" w:rsidP="00A81581">
      <w:pPr>
        <w:rPr>
          <w:b/>
        </w:rPr>
      </w:pPr>
      <w:r>
        <w:rPr>
          <w:b/>
        </w:rPr>
        <w:lastRenderedPageBreak/>
        <w:t>Completed comparisons</w:t>
      </w:r>
    </w:p>
    <w:p w14:paraId="6BFE46E0" w14:textId="77777777" w:rsidR="00A81581" w:rsidRPr="00F158E1" w:rsidRDefault="00A81581" w:rsidP="00A81581">
      <w:r>
        <w:t>The last version of the protocol to include the IMP is shown in the table above.</w:t>
      </w:r>
    </w:p>
    <w:tbl>
      <w:tblPr>
        <w:tblStyle w:val="TableGrid"/>
        <w:tblW w:w="10060" w:type="dxa"/>
        <w:tblLook w:val="04A0" w:firstRow="1" w:lastRow="0" w:firstColumn="1" w:lastColumn="0" w:noHBand="0" w:noVBand="1"/>
      </w:tblPr>
      <w:tblGrid>
        <w:gridCol w:w="3964"/>
        <w:gridCol w:w="6096"/>
      </w:tblGrid>
      <w:tr w:rsidR="00A81581" w:rsidRPr="00DC738F" w14:paraId="2357A44C" w14:textId="77777777" w:rsidTr="00347F11">
        <w:tc>
          <w:tcPr>
            <w:tcW w:w="3964" w:type="dxa"/>
          </w:tcPr>
          <w:p w14:paraId="1FBEE6EE" w14:textId="77777777" w:rsidR="00A81581" w:rsidRPr="00DC738F" w:rsidRDefault="00A81581" w:rsidP="00A81581">
            <w:pPr>
              <w:rPr>
                <w:b/>
                <w:sz w:val="20"/>
                <w:szCs w:val="20"/>
              </w:rPr>
            </w:pPr>
            <w:r w:rsidRPr="00DC738F">
              <w:rPr>
                <w:b/>
                <w:sz w:val="20"/>
                <w:szCs w:val="20"/>
              </w:rPr>
              <w:t>IMP</w:t>
            </w:r>
          </w:p>
        </w:tc>
        <w:tc>
          <w:tcPr>
            <w:tcW w:w="6096"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347F11">
        <w:tc>
          <w:tcPr>
            <w:tcW w:w="3964" w:type="dxa"/>
          </w:tcPr>
          <w:p w14:paraId="7446BC51" w14:textId="77777777" w:rsidR="00A81581" w:rsidRPr="00DC738F" w:rsidRDefault="00A81581" w:rsidP="00A81581">
            <w:pPr>
              <w:rPr>
                <w:sz w:val="20"/>
                <w:szCs w:val="20"/>
              </w:rPr>
            </w:pPr>
            <w:r w:rsidRPr="00DC738F">
              <w:rPr>
                <w:sz w:val="20"/>
                <w:szCs w:val="20"/>
              </w:rPr>
              <w:t>Hydroxycholoroquine</w:t>
            </w:r>
          </w:p>
        </w:tc>
        <w:tc>
          <w:tcPr>
            <w:tcW w:w="6096" w:type="dxa"/>
          </w:tcPr>
          <w:p w14:paraId="58B35EEB" w14:textId="77777777" w:rsidR="00A81581" w:rsidRPr="00DC738F" w:rsidRDefault="00A81581" w:rsidP="00A81581">
            <w:pPr>
              <w:rPr>
                <w:sz w:val="20"/>
                <w:szCs w:val="20"/>
              </w:rPr>
            </w:pPr>
            <w:r w:rsidRPr="00DC738F">
              <w:rPr>
                <w:sz w:val="20"/>
                <w:szCs w:val="20"/>
              </w:rPr>
              <w:t>New Engl J Med 2020; 383: 2030-40</w:t>
            </w:r>
          </w:p>
        </w:tc>
      </w:tr>
      <w:tr w:rsidR="00A81581" w:rsidRPr="00DC738F" w14:paraId="53465C98" w14:textId="77777777" w:rsidTr="00347F11">
        <w:tc>
          <w:tcPr>
            <w:tcW w:w="3964" w:type="dxa"/>
          </w:tcPr>
          <w:p w14:paraId="52E9D1AA" w14:textId="77777777" w:rsidR="00A81581" w:rsidRPr="00DC738F" w:rsidRDefault="00A81581" w:rsidP="00A81581">
            <w:pPr>
              <w:rPr>
                <w:sz w:val="20"/>
                <w:szCs w:val="20"/>
              </w:rPr>
            </w:pPr>
            <w:r w:rsidRPr="00DC738F">
              <w:rPr>
                <w:sz w:val="20"/>
                <w:szCs w:val="20"/>
              </w:rPr>
              <w:t>Dexamethasone (COVID-19)</w:t>
            </w:r>
          </w:p>
        </w:tc>
        <w:tc>
          <w:tcPr>
            <w:tcW w:w="6096" w:type="dxa"/>
          </w:tcPr>
          <w:p w14:paraId="6F1D54AD" w14:textId="77777777" w:rsidR="00A81581" w:rsidRPr="00DC738F" w:rsidRDefault="00A81581" w:rsidP="00A81581">
            <w:pPr>
              <w:rPr>
                <w:sz w:val="20"/>
                <w:szCs w:val="20"/>
              </w:rPr>
            </w:pPr>
            <w:r w:rsidRPr="00DC738F">
              <w:rPr>
                <w:sz w:val="20"/>
                <w:szCs w:val="20"/>
              </w:rPr>
              <w:t>New Engl J Med 2021; 384: 693-704</w:t>
            </w:r>
          </w:p>
        </w:tc>
      </w:tr>
      <w:tr w:rsidR="00A81581" w:rsidRPr="00DC738F" w14:paraId="20C1E548" w14:textId="77777777" w:rsidTr="00347F11">
        <w:tc>
          <w:tcPr>
            <w:tcW w:w="3964" w:type="dxa"/>
          </w:tcPr>
          <w:p w14:paraId="4D5B14DA" w14:textId="77777777" w:rsidR="00A81581" w:rsidRPr="00DC738F" w:rsidRDefault="00A81581" w:rsidP="00A81581">
            <w:pPr>
              <w:rPr>
                <w:sz w:val="20"/>
                <w:szCs w:val="20"/>
              </w:rPr>
            </w:pPr>
            <w:r w:rsidRPr="00DC738F">
              <w:rPr>
                <w:sz w:val="20"/>
                <w:szCs w:val="20"/>
              </w:rPr>
              <w:t>Lopinavir-ritonavir</w:t>
            </w:r>
          </w:p>
        </w:tc>
        <w:tc>
          <w:tcPr>
            <w:tcW w:w="6096"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347F11">
        <w:tc>
          <w:tcPr>
            <w:tcW w:w="3964" w:type="dxa"/>
          </w:tcPr>
          <w:p w14:paraId="4985C9FB" w14:textId="77777777" w:rsidR="00A81581" w:rsidRPr="00DC738F" w:rsidRDefault="00A81581" w:rsidP="00A81581">
            <w:pPr>
              <w:rPr>
                <w:sz w:val="20"/>
                <w:szCs w:val="20"/>
              </w:rPr>
            </w:pPr>
            <w:r w:rsidRPr="00DC738F">
              <w:rPr>
                <w:sz w:val="20"/>
                <w:szCs w:val="20"/>
              </w:rPr>
              <w:t>Azithromycin</w:t>
            </w:r>
          </w:p>
        </w:tc>
        <w:tc>
          <w:tcPr>
            <w:tcW w:w="6096"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347F11">
        <w:tc>
          <w:tcPr>
            <w:tcW w:w="3964" w:type="dxa"/>
          </w:tcPr>
          <w:p w14:paraId="718C8EC5" w14:textId="77777777" w:rsidR="00A81581" w:rsidRPr="00DC738F" w:rsidRDefault="00A81581" w:rsidP="00A81581">
            <w:pPr>
              <w:rPr>
                <w:sz w:val="20"/>
                <w:szCs w:val="20"/>
              </w:rPr>
            </w:pPr>
            <w:r w:rsidRPr="00DC738F">
              <w:rPr>
                <w:sz w:val="20"/>
                <w:szCs w:val="20"/>
              </w:rPr>
              <w:t>Convalescent plasma</w:t>
            </w:r>
          </w:p>
        </w:tc>
        <w:tc>
          <w:tcPr>
            <w:tcW w:w="6096"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347F11">
        <w:tc>
          <w:tcPr>
            <w:tcW w:w="3964" w:type="dxa"/>
          </w:tcPr>
          <w:p w14:paraId="34CDF834" w14:textId="77777777" w:rsidR="00A81581" w:rsidRPr="00DC738F" w:rsidRDefault="00A81581" w:rsidP="00A81581">
            <w:pPr>
              <w:rPr>
                <w:sz w:val="20"/>
                <w:szCs w:val="20"/>
              </w:rPr>
            </w:pPr>
            <w:r w:rsidRPr="00DC738F">
              <w:rPr>
                <w:sz w:val="20"/>
                <w:szCs w:val="20"/>
              </w:rPr>
              <w:t>Tocilizumab</w:t>
            </w:r>
          </w:p>
        </w:tc>
        <w:tc>
          <w:tcPr>
            <w:tcW w:w="6096"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347F11">
        <w:tc>
          <w:tcPr>
            <w:tcW w:w="3964" w:type="dxa"/>
          </w:tcPr>
          <w:p w14:paraId="6FF46D93" w14:textId="77777777" w:rsidR="00A81581" w:rsidRPr="00DC738F" w:rsidRDefault="00A81581" w:rsidP="00A81581">
            <w:pPr>
              <w:rPr>
                <w:sz w:val="20"/>
                <w:szCs w:val="20"/>
              </w:rPr>
            </w:pPr>
            <w:r w:rsidRPr="00DC738F">
              <w:rPr>
                <w:sz w:val="20"/>
                <w:szCs w:val="20"/>
              </w:rPr>
              <w:t>Aspirin</w:t>
            </w:r>
          </w:p>
        </w:tc>
        <w:tc>
          <w:tcPr>
            <w:tcW w:w="6096" w:type="dxa"/>
          </w:tcPr>
          <w:p w14:paraId="0F1C9B96" w14:textId="17BDC7F2" w:rsidR="00A81581" w:rsidRPr="00DC738F" w:rsidRDefault="00552C1B" w:rsidP="00A81581">
            <w:pPr>
              <w:rPr>
                <w:sz w:val="20"/>
                <w:szCs w:val="20"/>
              </w:rPr>
            </w:pPr>
            <w:r w:rsidRPr="00DC738F">
              <w:rPr>
                <w:sz w:val="20"/>
                <w:szCs w:val="20"/>
              </w:rPr>
              <w:t>Lancet 2022; 397: 143-151</w:t>
            </w:r>
          </w:p>
        </w:tc>
      </w:tr>
      <w:tr w:rsidR="00A81581" w:rsidRPr="00DC738F" w14:paraId="28196C85" w14:textId="77777777" w:rsidTr="00347F11">
        <w:tc>
          <w:tcPr>
            <w:tcW w:w="3964" w:type="dxa"/>
          </w:tcPr>
          <w:p w14:paraId="54185EE6" w14:textId="77777777" w:rsidR="00A81581" w:rsidRPr="00DC738F" w:rsidRDefault="00A81581" w:rsidP="00A81581">
            <w:pPr>
              <w:rPr>
                <w:sz w:val="20"/>
                <w:szCs w:val="20"/>
              </w:rPr>
            </w:pPr>
            <w:r w:rsidRPr="00DC738F">
              <w:rPr>
                <w:sz w:val="20"/>
                <w:szCs w:val="20"/>
              </w:rPr>
              <w:t>Colchicine</w:t>
            </w:r>
          </w:p>
        </w:tc>
        <w:tc>
          <w:tcPr>
            <w:tcW w:w="6096" w:type="dxa"/>
          </w:tcPr>
          <w:p w14:paraId="45FD790B" w14:textId="66AC4EAD" w:rsidR="00A81581" w:rsidRPr="00DC738F" w:rsidRDefault="00552C1B" w:rsidP="00552C1B">
            <w:pPr>
              <w:rPr>
                <w:sz w:val="20"/>
                <w:szCs w:val="20"/>
              </w:rPr>
            </w:pPr>
            <w:r w:rsidRPr="00DC738F">
              <w:rPr>
                <w:sz w:val="20"/>
                <w:szCs w:val="20"/>
              </w:rPr>
              <w:t>Lancet Resp Med 2021; 9: 1419-26</w:t>
            </w:r>
          </w:p>
        </w:tc>
      </w:tr>
      <w:tr w:rsidR="00A81581" w:rsidRPr="00DC738F" w14:paraId="683EED6C" w14:textId="77777777" w:rsidTr="00347F11">
        <w:tc>
          <w:tcPr>
            <w:tcW w:w="3964" w:type="dxa"/>
          </w:tcPr>
          <w:p w14:paraId="7264F5C4" w14:textId="77777777" w:rsidR="00A81581" w:rsidRPr="00DC738F" w:rsidRDefault="00A81581" w:rsidP="00A81581">
            <w:pPr>
              <w:rPr>
                <w:sz w:val="20"/>
                <w:szCs w:val="20"/>
              </w:rPr>
            </w:pPr>
            <w:r w:rsidRPr="00DC738F">
              <w:rPr>
                <w:sz w:val="20"/>
                <w:szCs w:val="20"/>
              </w:rPr>
              <w:t>REGN-COV2</w:t>
            </w:r>
          </w:p>
        </w:tc>
        <w:tc>
          <w:tcPr>
            <w:tcW w:w="6096" w:type="dxa"/>
          </w:tcPr>
          <w:p w14:paraId="26355D09" w14:textId="7B5332CA" w:rsidR="00A81581" w:rsidRPr="00DC738F" w:rsidRDefault="00F05551" w:rsidP="00A81581">
            <w:pPr>
              <w:rPr>
                <w:sz w:val="20"/>
                <w:szCs w:val="20"/>
              </w:rPr>
            </w:pPr>
            <w:r w:rsidRPr="00DC738F">
              <w:rPr>
                <w:sz w:val="20"/>
                <w:szCs w:val="20"/>
              </w:rPr>
              <w:t>Lancet 2022; 399: 665-76</w:t>
            </w:r>
          </w:p>
        </w:tc>
      </w:tr>
      <w:tr w:rsidR="00A81581" w:rsidRPr="00DC738F" w14:paraId="2904A068" w14:textId="77777777" w:rsidTr="00347F11">
        <w:tc>
          <w:tcPr>
            <w:tcW w:w="3964"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096"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347F11">
        <w:tc>
          <w:tcPr>
            <w:tcW w:w="3964"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096"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347F11">
        <w:tc>
          <w:tcPr>
            <w:tcW w:w="3964" w:type="dxa"/>
          </w:tcPr>
          <w:p w14:paraId="33D3C8F5" w14:textId="7FA7A5D8" w:rsidR="00F05551" w:rsidRPr="00DC738F" w:rsidRDefault="00F05551" w:rsidP="00A81581">
            <w:pPr>
              <w:rPr>
                <w:sz w:val="20"/>
                <w:szCs w:val="20"/>
              </w:rPr>
            </w:pPr>
            <w:r w:rsidRPr="00DC738F">
              <w:rPr>
                <w:sz w:val="20"/>
                <w:szCs w:val="20"/>
              </w:rPr>
              <w:t>Tocilizumab (PIMS-TS)</w:t>
            </w:r>
          </w:p>
        </w:tc>
        <w:tc>
          <w:tcPr>
            <w:tcW w:w="6096" w:type="dxa"/>
          </w:tcPr>
          <w:p w14:paraId="5ED12969" w14:textId="2A11B7F3" w:rsidR="00F05551" w:rsidRPr="00DC738F" w:rsidRDefault="00F05551" w:rsidP="00A81581">
            <w:pPr>
              <w:rPr>
                <w:sz w:val="20"/>
                <w:szCs w:val="20"/>
              </w:rPr>
            </w:pPr>
            <w:r w:rsidRPr="00DC738F">
              <w:rPr>
                <w:sz w:val="20"/>
                <w:szCs w:val="20"/>
              </w:rPr>
              <w:t>Follow-up ongoing</w:t>
            </w:r>
          </w:p>
        </w:tc>
      </w:tr>
      <w:tr w:rsidR="00F05551" w:rsidRPr="00DC738F" w14:paraId="1E0A2424" w14:textId="77777777" w:rsidTr="00347F11">
        <w:tc>
          <w:tcPr>
            <w:tcW w:w="3964" w:type="dxa"/>
          </w:tcPr>
          <w:p w14:paraId="213E249A" w14:textId="429832EC" w:rsidR="00F05551" w:rsidRPr="00DC738F" w:rsidRDefault="00F05551" w:rsidP="00A81581">
            <w:pPr>
              <w:rPr>
                <w:sz w:val="20"/>
                <w:szCs w:val="20"/>
              </w:rPr>
            </w:pPr>
            <w:r w:rsidRPr="00DC738F">
              <w:rPr>
                <w:sz w:val="20"/>
                <w:szCs w:val="20"/>
              </w:rPr>
              <w:t>Anakinra (PIMS-TS)</w:t>
            </w:r>
          </w:p>
        </w:tc>
        <w:tc>
          <w:tcPr>
            <w:tcW w:w="6096" w:type="dxa"/>
          </w:tcPr>
          <w:p w14:paraId="680EE23D" w14:textId="5CF82DC1" w:rsidR="00F05551" w:rsidRPr="00DC738F" w:rsidRDefault="00F05551" w:rsidP="00A81581">
            <w:pPr>
              <w:rPr>
                <w:sz w:val="20"/>
                <w:szCs w:val="20"/>
              </w:rPr>
            </w:pPr>
            <w:r w:rsidRPr="00DC738F">
              <w:rPr>
                <w:sz w:val="20"/>
                <w:szCs w:val="20"/>
              </w:rPr>
              <w:t>Follow-up ongoing</w:t>
            </w:r>
          </w:p>
        </w:tc>
      </w:tr>
      <w:tr w:rsidR="003B5DC6" w:rsidRPr="00DC738F" w14:paraId="075F3904" w14:textId="77777777" w:rsidTr="00347F11">
        <w:tc>
          <w:tcPr>
            <w:tcW w:w="3964" w:type="dxa"/>
          </w:tcPr>
          <w:p w14:paraId="61C8C58E" w14:textId="6F86999B" w:rsidR="003B5DC6" w:rsidRPr="00DC738F" w:rsidRDefault="003B5DC6" w:rsidP="00A81581">
            <w:pPr>
              <w:rPr>
                <w:sz w:val="20"/>
                <w:szCs w:val="20"/>
              </w:rPr>
            </w:pPr>
            <w:r w:rsidRPr="00DC738F">
              <w:rPr>
                <w:sz w:val="20"/>
                <w:szCs w:val="20"/>
              </w:rPr>
              <w:t>Dimethyl fumarate</w:t>
            </w:r>
          </w:p>
        </w:tc>
        <w:tc>
          <w:tcPr>
            <w:tcW w:w="6096" w:type="dxa"/>
          </w:tcPr>
          <w:p w14:paraId="6E4FD304" w14:textId="3BF4A98B" w:rsidR="003B5DC6" w:rsidRPr="00DC738F" w:rsidRDefault="003B5DC6" w:rsidP="00A81581">
            <w:pPr>
              <w:rPr>
                <w:sz w:val="20"/>
                <w:szCs w:val="20"/>
              </w:rPr>
            </w:pPr>
            <w:r w:rsidRPr="00DC738F">
              <w:rPr>
                <w:sz w:val="20"/>
                <w:szCs w:val="20"/>
              </w:rPr>
              <w:t>Analysis ongoing</w:t>
            </w:r>
          </w:p>
        </w:tc>
      </w:tr>
      <w:tr w:rsidR="004062DF" w:rsidRPr="00DC738F" w14:paraId="40816520" w14:textId="77777777" w:rsidTr="00347F11">
        <w:tc>
          <w:tcPr>
            <w:tcW w:w="3964" w:type="dxa"/>
          </w:tcPr>
          <w:p w14:paraId="54E294B5" w14:textId="73EEA595" w:rsidR="004062DF" w:rsidRPr="00DC738F" w:rsidRDefault="004062DF" w:rsidP="00A81581">
            <w:pPr>
              <w:rPr>
                <w:sz w:val="20"/>
                <w:szCs w:val="20"/>
              </w:rPr>
            </w:pPr>
            <w:r w:rsidRPr="00DC738F">
              <w:rPr>
                <w:sz w:val="20"/>
                <w:szCs w:val="20"/>
              </w:rPr>
              <w:t>Baricitinib</w:t>
            </w:r>
          </w:p>
        </w:tc>
        <w:tc>
          <w:tcPr>
            <w:tcW w:w="6096" w:type="dxa"/>
          </w:tcPr>
          <w:p w14:paraId="136FBBB9" w14:textId="41D05775" w:rsidR="004062DF" w:rsidRPr="00DC738F" w:rsidRDefault="00F05551" w:rsidP="00F05551">
            <w:pPr>
              <w:rPr>
                <w:sz w:val="20"/>
                <w:szCs w:val="20"/>
              </w:rPr>
            </w:pPr>
            <w:r w:rsidRPr="00DC738F">
              <w:rPr>
                <w:sz w:val="20"/>
                <w:szCs w:val="20"/>
              </w:rPr>
              <w:t>Medrxiv: 10.1101/2022.03.02.22271623v1</w:t>
            </w:r>
          </w:p>
        </w:tc>
      </w:tr>
    </w:tbl>
    <w:p w14:paraId="257E7321" w14:textId="77777777" w:rsidR="00347F11" w:rsidRDefault="00347F11">
      <w:pPr>
        <w:autoSpaceDE/>
        <w:autoSpaceDN/>
        <w:adjustRightInd/>
        <w:contextualSpacing w:val="0"/>
        <w:jc w:val="left"/>
        <w:rPr>
          <w:ins w:id="530" w:author="Richard Haynes" w:date="2022-05-13T17:42:00Z"/>
          <w:b/>
          <w:bCs w:val="0"/>
          <w:caps/>
          <w:kern w:val="32"/>
          <w:sz w:val="28"/>
          <w:szCs w:val="28"/>
          <w:lang w:eastAsia="en-US"/>
        </w:rPr>
      </w:pPr>
      <w:bookmarkStart w:id="531" w:name="_Toc97376112"/>
      <w:bookmarkStart w:id="532" w:name="_Toc97376113"/>
      <w:bookmarkEnd w:id="531"/>
      <w:ins w:id="533" w:author="Richard Haynes" w:date="2022-05-13T17:42:00Z">
        <w:r>
          <w:br w:type="page"/>
        </w:r>
      </w:ins>
    </w:p>
    <w:p w14:paraId="1B080D3A" w14:textId="2C57204A" w:rsidR="004B65DD" w:rsidRPr="00633320" w:rsidRDefault="004B65DD" w:rsidP="00F123A0">
      <w:pPr>
        <w:pStyle w:val="StyleHeading1Linespacingsingle"/>
        <w:numPr>
          <w:ilvl w:val="0"/>
          <w:numId w:val="2"/>
        </w:numPr>
      </w:pPr>
      <w:r w:rsidRPr="00633320">
        <w:lastRenderedPageBreak/>
        <w:t>Appendices</w:t>
      </w:r>
      <w:bookmarkEnd w:id="524"/>
      <w:bookmarkEnd w:id="525"/>
      <w:bookmarkEnd w:id="526"/>
      <w:bookmarkEnd w:id="527"/>
      <w:bookmarkEnd w:id="532"/>
    </w:p>
    <w:p w14:paraId="1EF0300E" w14:textId="77777777" w:rsidR="00265B14" w:rsidRPr="00633320" w:rsidRDefault="00265B14" w:rsidP="008F2EC2">
      <w:pPr>
        <w:pStyle w:val="Heading2"/>
      </w:pPr>
      <w:bookmarkStart w:id="534" w:name="_Appendix_1:_Assessment"/>
      <w:bookmarkStart w:id="535" w:name="_Ref34817785"/>
      <w:bookmarkStart w:id="536" w:name="_Ref34817916"/>
      <w:bookmarkStart w:id="537" w:name="_Toc37107323"/>
      <w:bookmarkStart w:id="538" w:name="_Toc38099278"/>
      <w:bookmarkStart w:id="539" w:name="_Toc44674875"/>
      <w:bookmarkStart w:id="540" w:name="_Toc97376114"/>
      <w:bookmarkEnd w:id="534"/>
      <w:r w:rsidRPr="00633320">
        <w:t>Appendix 1: Information about the treatment arms</w:t>
      </w:r>
      <w:bookmarkEnd w:id="535"/>
      <w:bookmarkEnd w:id="536"/>
      <w:bookmarkEnd w:id="537"/>
      <w:bookmarkEnd w:id="538"/>
      <w:bookmarkEnd w:id="539"/>
      <w:bookmarkEnd w:id="540"/>
    </w:p>
    <w:p w14:paraId="7F705596" w14:textId="1AF510A6" w:rsidR="00265B14" w:rsidRPr="00633320" w:rsidRDefault="00265B14" w:rsidP="00F123A0"/>
    <w:p w14:paraId="139046CB" w14:textId="77777777" w:rsidR="00265B14" w:rsidRPr="00633320" w:rsidRDefault="00265B14" w:rsidP="00EE4A12">
      <w:pPr>
        <w:spacing w:after="120"/>
        <w:contextualSpacing w:val="0"/>
      </w:pPr>
      <w:r w:rsidRPr="00633320">
        <w:t>All patients will receive usual care in the participating hospital.</w:t>
      </w:r>
    </w:p>
    <w:p w14:paraId="20F8916C" w14:textId="74AEB95A" w:rsidR="00265B14" w:rsidRPr="00633320" w:rsidDel="002D61DD" w:rsidRDefault="00265B14" w:rsidP="00EE4A12">
      <w:pPr>
        <w:spacing w:after="120"/>
        <w:contextualSpacing w:val="0"/>
        <w:rPr>
          <w:del w:id="541" w:author="Richard Haynes" w:date="2022-05-16T08:22:00Z"/>
        </w:rPr>
      </w:pPr>
    </w:p>
    <w:p w14:paraId="47F37911" w14:textId="3B1D1D55" w:rsidR="00AF5EED" w:rsidRPr="00633320" w:rsidRDefault="00513ECE" w:rsidP="00EE4A12">
      <w:pPr>
        <w:spacing w:after="120"/>
        <w:contextualSpacing w:val="0"/>
      </w:pPr>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4EFF0C15" w:rsidR="00AF5EED" w:rsidRPr="00633320" w:rsidDel="002D61DD" w:rsidRDefault="00AF5EED" w:rsidP="00EE4A12">
      <w:pPr>
        <w:pStyle w:val="ListParagraph"/>
        <w:spacing w:after="120"/>
        <w:contextualSpacing w:val="0"/>
        <w:rPr>
          <w:del w:id="542" w:author="Richard Haynes" w:date="2022-05-16T08:21:00Z"/>
        </w:rPr>
      </w:pPr>
    </w:p>
    <w:p w14:paraId="5003DE2C" w14:textId="021B4138" w:rsidR="007B09A7" w:rsidRDefault="00265B14" w:rsidP="00EE4A12">
      <w:pPr>
        <w:spacing w:after="120"/>
        <w:contextualSpacing w:val="0"/>
      </w:pPr>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DC738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 </w:instrText>
        </w:r>
        <w:r w:rsidR="00DC738F">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11-14</w:t>
        </w:r>
        <w:r w:rsidR="00DC738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DC738F"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 </w:instrText>
        </w:r>
        <w:r w:rsidR="00DC738F">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15</w:t>
        </w:r>
        <w:r w:rsidR="00DC738F" w:rsidRPr="00633320">
          <w:fldChar w:fldCharType="end"/>
        </w:r>
      </w:hyperlink>
      <w:r w:rsidRPr="00633320">
        <w:t xml:space="preserve"> </w:t>
      </w:r>
    </w:p>
    <w:p w14:paraId="67BF3F50" w14:textId="7DEE1FC7" w:rsidR="007B09A7" w:rsidDel="002D61DD" w:rsidRDefault="007B09A7" w:rsidP="00EE4A12">
      <w:pPr>
        <w:spacing w:after="120"/>
        <w:contextualSpacing w:val="0"/>
        <w:rPr>
          <w:del w:id="543" w:author="Richard Haynes" w:date="2022-05-16T08:22:00Z"/>
        </w:rPr>
      </w:pPr>
    </w:p>
    <w:p w14:paraId="65C11637" w14:textId="37BDF716" w:rsidR="007B09A7" w:rsidRPr="007B09A7" w:rsidRDefault="007B09A7" w:rsidP="00EE4A12">
      <w:pPr>
        <w:spacing w:after="120"/>
        <w:contextualSpacing w:val="0"/>
        <w:rPr>
          <w:i/>
        </w:rPr>
      </w:pPr>
      <w:r>
        <w:rPr>
          <w:i/>
        </w:rPr>
        <w:t>Corticosteroids in influenza</w:t>
      </w:r>
    </w:p>
    <w:p w14:paraId="1557D9BD" w14:textId="1BB0E717" w:rsidR="007B09A7" w:rsidRDefault="00DB34D8" w:rsidP="00EE4A12">
      <w:pPr>
        <w:spacing w:after="120"/>
        <w:contextualSpacing w:val="0"/>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DC738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DC738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DC738F">
          <w:fldChar w:fldCharType="begin"/>
        </w:r>
        <w:r w:rsidR="00DC738F">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DC738F">
          <w:fldChar w:fldCharType="separate"/>
        </w:r>
        <w:r w:rsidR="00DC738F" w:rsidRPr="005A7474">
          <w:rPr>
            <w:noProof/>
            <w:vertAlign w:val="superscript"/>
          </w:rPr>
          <w:t>18</w:t>
        </w:r>
        <w:r w:rsidR="00DC738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 </w:instrText>
        </w:r>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EN.CITE.DATA </w:instrText>
        </w:r>
        <w:r w:rsidR="00DC738F">
          <w:fldChar w:fldCharType="end"/>
        </w:r>
        <w:r w:rsidR="00DC738F">
          <w:fldChar w:fldCharType="separate"/>
        </w:r>
        <w:r w:rsidR="00DC738F" w:rsidRPr="005A7474">
          <w:rPr>
            <w:noProof/>
            <w:vertAlign w:val="superscript"/>
          </w:rPr>
          <w:t>19</w:t>
        </w:r>
        <w:r w:rsidR="00DC738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57A0FAFA" w:rsidR="00265B14" w:rsidRPr="00633320" w:rsidDel="002D61DD" w:rsidRDefault="00EE4A12" w:rsidP="00EE4A12">
      <w:pPr>
        <w:spacing w:after="120"/>
        <w:contextualSpacing w:val="0"/>
        <w:rPr>
          <w:del w:id="544" w:author="Richard Haynes" w:date="2022-05-16T08:22:00Z"/>
        </w:rPr>
      </w:pPr>
      <w:del w:id="545" w:author="Richard Haynes" w:date="2022-05-16T08:22:00Z">
        <w:r w:rsidDel="002D61DD">
          <w:fldChar w:fldCharType="begin"/>
        </w:r>
        <w:r w:rsidDel="002D61DD">
          <w:delInstrText xml:space="preserve"> HYPERLINK \l "_ENREF_19" \o "Rochwerg, 2018 #2354" </w:delInstrText>
        </w:r>
        <w:r w:rsidDel="002D61DD">
          <w:fldChar w:fldCharType="separate"/>
        </w:r>
        <w:r w:rsidDel="002D61DD">
          <w:fldChar w:fldCharType="end"/>
        </w:r>
      </w:del>
    </w:p>
    <w:p w14:paraId="532CAD81" w14:textId="2477E5A8" w:rsidR="00265B14" w:rsidRPr="007B09A7" w:rsidRDefault="007B09A7" w:rsidP="00EE4A12">
      <w:pPr>
        <w:spacing w:after="120"/>
        <w:contextualSpacing w:val="0"/>
        <w:rPr>
          <w:i/>
        </w:rPr>
      </w:pPr>
      <w:r>
        <w:rPr>
          <w:i/>
        </w:rPr>
        <w:t>Corticosteroids in COVID-19</w:t>
      </w:r>
    </w:p>
    <w:p w14:paraId="4876B197" w14:textId="6ABD8FE5" w:rsidR="00F56CF4" w:rsidRPr="00BB213F" w:rsidRDefault="00913157" w:rsidP="00EE4A12">
      <w:pPr>
        <w:spacing w:after="120"/>
        <w:contextualSpacing w:val="0"/>
      </w:pPr>
      <w:r w:rsidRPr="00633320">
        <w:t xml:space="preserve">RECOVERY showed that dexamethasone </w:t>
      </w:r>
      <w:r w:rsidR="007B09A7">
        <w:t xml:space="preserve">at </w:t>
      </w:r>
      <w:r w:rsidR="007B09A7" w:rsidRPr="00633320">
        <w:t xml:space="preserve">a dose of 6mg </w:t>
      </w:r>
      <w:r w:rsidRPr="00633320">
        <w:t xml:space="preserve">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w:t>
      </w:r>
      <w:r w:rsidRPr="00BB213F">
        <w:t>daily for a further five days) and reported clinical benefit, these doses have not been compared with the lower dose used in RECOVERY. There is, therefore, uncertainty regarding the optimal dose of corticosteroids in moderate to severe COVID-19.</w:t>
      </w:r>
      <w:r w:rsidR="00DB34D8" w:rsidRPr="00BB213F">
        <w:t xml:space="preserve">Uncertainty remains about whether higher doses of corticosteroids may provide additional benefit in adults with hypoxia hospitalised with COVID-19. </w:t>
      </w:r>
      <w:ins w:id="546" w:author="Richard Haynes" w:date="2022-05-16T08:16:00Z">
        <w:r w:rsidR="00EE4A12" w:rsidRPr="00EE4A12">
          <w:t xml:space="preserve"> </w:t>
        </w:r>
        <w:r w:rsidR="00EE4A12" w:rsidRPr="00BB213F">
          <w:t>On 11 May 2022 the Data Monitoring Committee recommended stopping recruitment of patients who require no oxygen or simple oxygen only at the time of randomisation due to safety conce</w:t>
        </w:r>
        <w:r w:rsidR="00EE4A12">
          <w:t>rns. The DMC encouraged continu</w:t>
        </w:r>
        <w:r w:rsidR="00EE4A12" w:rsidRPr="00BB213F">
          <w:t>ing recruitment of patients who, at randomisation, require either non-invasive ventilation, invasive mechanical ventilation or ECMO. The eligibility criteria for this comparison were amended in line with this advice as an urgent safety measure (implemented on 13 May 2022).</w:t>
        </w:r>
      </w:ins>
    </w:p>
    <w:p w14:paraId="624F0C91" w14:textId="77777777" w:rsidR="00F56CF4" w:rsidRPr="00BB213F" w:rsidRDefault="00F56CF4" w:rsidP="00EE4A12">
      <w:pPr>
        <w:spacing w:after="120"/>
        <w:contextualSpacing w:val="0"/>
      </w:pPr>
    </w:p>
    <w:p w14:paraId="643A485A" w14:textId="7C19ECAF" w:rsidR="00F56CF4" w:rsidRPr="00633320" w:rsidDel="002D61DD" w:rsidRDefault="00F56CF4" w:rsidP="00EE4A12">
      <w:pPr>
        <w:spacing w:after="120"/>
        <w:contextualSpacing w:val="0"/>
        <w:rPr>
          <w:del w:id="547" w:author="Richard Haynes" w:date="2022-05-16T08:22:00Z"/>
        </w:rPr>
      </w:pPr>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EE4A12">
      <w:pPr>
        <w:spacing w:after="120"/>
        <w:contextualSpacing w:val="0"/>
      </w:pPr>
    </w:p>
    <w:p w14:paraId="4DC5BAEA" w14:textId="709C1B24" w:rsidR="00F56CF4" w:rsidRPr="00633320" w:rsidRDefault="00F56CF4" w:rsidP="002D61DD">
      <w:pPr>
        <w:numPr>
          <w:ilvl w:val="0"/>
          <w:numId w:val="43"/>
        </w:numPr>
        <w:ind w:left="714" w:hanging="357"/>
        <w:contextualSpacing w:val="0"/>
      </w:pPr>
      <w:r w:rsidRPr="00633320">
        <w:t xml:space="preserve">Sepsis dexamethasone </w:t>
      </w:r>
      <w:r w:rsidR="007B09A7" w:rsidRPr="00633320">
        <w:t xml:space="preserve">7.5 - 15mg </w:t>
      </w:r>
      <w:r w:rsidRPr="00633320">
        <w:t>equivalent daily</w:t>
      </w:r>
      <w:hyperlink w:anchor="_ENREF_20" w:tooltip="Rochwerg, 2018 #2354" w:history="1">
        <w:r w:rsidR="00DC738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 </w:instrText>
        </w:r>
        <w:r w:rsidR="00DC738F">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20</w:t>
        </w:r>
        <w:r w:rsidR="00DC738F" w:rsidRPr="00633320">
          <w:fldChar w:fldCharType="end"/>
        </w:r>
      </w:hyperlink>
    </w:p>
    <w:p w14:paraId="35A0859D" w14:textId="63FCABF1" w:rsidR="00F56CF4" w:rsidRPr="00633320" w:rsidRDefault="00F56CF4" w:rsidP="002D61DD">
      <w:pPr>
        <w:numPr>
          <w:ilvl w:val="0"/>
          <w:numId w:val="43"/>
        </w:numPr>
        <w:ind w:left="714" w:hanging="357"/>
        <w:contextualSpacing w:val="0"/>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DC738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 </w:instrText>
        </w:r>
        <w:r w:rsidR="00DC738F">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21</w:t>
        </w:r>
        <w:r w:rsidR="00DC738F" w:rsidRPr="00633320">
          <w:fldChar w:fldCharType="end"/>
        </w:r>
      </w:hyperlink>
    </w:p>
    <w:p w14:paraId="6A32B35F" w14:textId="7EB54BA4" w:rsidR="00F56CF4" w:rsidRPr="00633320" w:rsidRDefault="00F56CF4" w:rsidP="002D61DD">
      <w:pPr>
        <w:numPr>
          <w:ilvl w:val="0"/>
          <w:numId w:val="43"/>
        </w:numPr>
        <w:ind w:left="714" w:hanging="357"/>
        <w:contextualSpacing w:val="0"/>
      </w:pPr>
      <w:r w:rsidRPr="00633320">
        <w:t xml:space="preserve">Bacterial meningitis: dexamethasone </w:t>
      </w:r>
      <w:r w:rsidR="007B09A7" w:rsidRPr="00633320">
        <w:t xml:space="preserve">40mg </w:t>
      </w:r>
      <w:r w:rsidRPr="00633320">
        <w:t>daily for four days</w:t>
      </w:r>
      <w:hyperlink w:anchor="_ENREF_22" w:tooltip="Glimaker, 2016 #464" w:history="1">
        <w:r w:rsidR="00DC738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 </w:instrText>
        </w:r>
        <w:r w:rsidR="00DC738F">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22</w:t>
        </w:r>
        <w:r w:rsidR="00DC738F" w:rsidRPr="00633320">
          <w:fldChar w:fldCharType="end"/>
        </w:r>
      </w:hyperlink>
    </w:p>
    <w:p w14:paraId="36182D76" w14:textId="507DD924" w:rsidR="00F56CF4" w:rsidRPr="00633320" w:rsidRDefault="00F56CF4" w:rsidP="002D61DD">
      <w:pPr>
        <w:numPr>
          <w:ilvl w:val="0"/>
          <w:numId w:val="43"/>
        </w:numPr>
        <w:ind w:left="714" w:hanging="357"/>
        <w:contextualSpacing w:val="0"/>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DC738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 </w:instrText>
        </w:r>
        <w:r w:rsidR="00DC738F">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23</w:t>
        </w:r>
        <w:r w:rsidR="00DC738F" w:rsidRPr="00633320">
          <w:fldChar w:fldCharType="end"/>
        </w:r>
      </w:hyperlink>
    </w:p>
    <w:p w14:paraId="5894DB90" w14:textId="52D89657" w:rsidR="00F56CF4" w:rsidRPr="00633320" w:rsidRDefault="00F56CF4" w:rsidP="002D61DD">
      <w:pPr>
        <w:numPr>
          <w:ilvl w:val="0"/>
          <w:numId w:val="43"/>
        </w:numPr>
        <w:ind w:left="714" w:hanging="357"/>
        <w:contextualSpacing w:val="0"/>
      </w:pPr>
      <w:r w:rsidRPr="00633320">
        <w:t xml:space="preserve">Rheumatoid arthritis flare: dexamethasone </w:t>
      </w:r>
      <w:r w:rsidR="007B09A7" w:rsidRPr="00633320">
        <w:t xml:space="preserve">120mg </w:t>
      </w:r>
      <w:r w:rsidRPr="00633320">
        <w:t>pulse therapy.</w:t>
      </w:r>
      <w:hyperlink w:anchor="_ENREF_24" w:tooltip="Sadra, 2014 #463" w:history="1">
        <w:r w:rsidR="00DC738F"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 </w:instrText>
        </w:r>
        <w:r w:rsidR="00DC738F">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24</w:t>
        </w:r>
        <w:r w:rsidR="00DC738F" w:rsidRPr="00633320">
          <w:fldChar w:fldCharType="end"/>
        </w:r>
      </w:hyperlink>
      <w:r w:rsidRPr="00633320">
        <w:t xml:space="preserve"> </w:t>
      </w:r>
    </w:p>
    <w:p w14:paraId="61B7F907" w14:textId="0753B9ED" w:rsidR="00F56CF4" w:rsidRPr="00633320" w:rsidRDefault="00F56CF4" w:rsidP="002D61DD">
      <w:pPr>
        <w:numPr>
          <w:ilvl w:val="0"/>
          <w:numId w:val="43"/>
        </w:numPr>
        <w:ind w:left="714" w:hanging="357"/>
        <w:contextualSpacing w:val="0"/>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DC738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 </w:instrText>
        </w:r>
        <w:r w:rsidR="00DC738F">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25</w:t>
        </w:r>
        <w:r w:rsidR="00DC738F" w:rsidRPr="00633320">
          <w:fldChar w:fldCharType="end"/>
        </w:r>
      </w:hyperlink>
    </w:p>
    <w:p w14:paraId="69D979F3" w14:textId="096048A3" w:rsidR="00F56CF4" w:rsidRPr="00633320" w:rsidRDefault="00F56CF4" w:rsidP="00EE4A12">
      <w:pPr>
        <w:spacing w:after="120"/>
        <w:contextualSpacing w:val="0"/>
      </w:pPr>
    </w:p>
    <w:p w14:paraId="4F615732" w14:textId="544AFC14" w:rsidR="00052E11" w:rsidRDefault="00EE4A12" w:rsidP="00EE4A12">
      <w:pPr>
        <w:autoSpaceDE/>
        <w:autoSpaceDN/>
        <w:adjustRightInd/>
        <w:spacing w:after="120"/>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26" w:tooltip="Daniele, 2016 #3091" w:history="1">
        <w:r w:rsidR="00DC738F" w:rsidRPr="002F6C5D">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 </w:instrText>
        </w:r>
        <w:r w:rsidR="00DC738F">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26</w:t>
        </w:r>
        <w:r w:rsidR="00DC738F"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 </w:instrText>
      </w:r>
      <w:r w:rsidR="005A3F60">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EN.CITE.DATA </w:instrText>
      </w:r>
      <w:r w:rsidR="005A3F60">
        <w:fldChar w:fldCharType="end"/>
      </w:r>
      <w:r w:rsidR="002F6C5D" w:rsidRPr="002F6C5D">
        <w:fldChar w:fldCharType="separate"/>
      </w:r>
      <w:hyperlink w:anchor="_ENREF_27" w:tooltip="Codo, 2020 #3092" w:history="1">
        <w:r w:rsidR="00DC738F" w:rsidRPr="005A3F60">
          <w:rPr>
            <w:noProof/>
            <w:vertAlign w:val="superscript"/>
          </w:rPr>
          <w:t>27</w:t>
        </w:r>
      </w:hyperlink>
      <w:r w:rsidR="005A3F60" w:rsidRPr="005A3F60">
        <w:rPr>
          <w:noProof/>
          <w:vertAlign w:val="superscript"/>
        </w:rPr>
        <w:t>,</w:t>
      </w:r>
      <w:hyperlink w:anchor="_ENREF_28" w:tooltip="Icard, 2021 #3093" w:history="1">
        <w:r w:rsidR="00DC738F" w:rsidRPr="005A3F60">
          <w:rPr>
            <w:noProof/>
            <w:vertAlign w:val="superscript"/>
          </w:rPr>
          <w:t>28</w:t>
        </w:r>
      </w:hyperlink>
      <w:r w:rsidR="002F6C5D" w:rsidRPr="002F6C5D">
        <w:rPr>
          <w:bCs w:val="0"/>
        </w:rPr>
        <w:fldChar w:fldCharType="end"/>
      </w:r>
      <w:r w:rsidR="002F6C5D" w:rsidRPr="002F6C5D">
        <w:t xml:space="preserve"> SGLT-2i rapidly improve endothelial function, possibly because of reduced oxidative stress.</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SGLT-2i have significant anti-inflammatory effects, reducing levels of C-reactive protein and interleukin-6.</w:t>
      </w:r>
      <w:hyperlink w:anchor="_ENREF_30" w:tooltip="Bonnet, 2018 #3095" w:history="1">
        <w:r w:rsidR="00DC738F" w:rsidRPr="002F6C5D">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 </w:instrText>
        </w:r>
        <w:r w:rsidR="00DC738F">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30</w:t>
        </w:r>
        <w:r w:rsidR="00DC738F" w:rsidRPr="002F6C5D">
          <w:rPr>
            <w:bCs w:val="0"/>
          </w:rPr>
          <w:fldChar w:fldCharType="end"/>
        </w:r>
      </w:hyperlink>
      <w:r w:rsidR="002F6C5D" w:rsidRPr="002F6C5D">
        <w:t xml:space="preserve"> Experimental studies have also shown reduced activation of the NLRP3 inflammasome.</w:t>
      </w:r>
      <w:hyperlink w:anchor="_ENREF_31" w:tooltip="Kim, 2020 #3096" w:history="1">
        <w:r w:rsidR="00DC738F" w:rsidRPr="002F6C5D">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 </w:instrText>
        </w:r>
        <w:r w:rsidR="00DC738F">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31</w:t>
        </w:r>
        <w:r w:rsidR="00DC738F"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 </w:instrText>
      </w:r>
      <w:r w:rsidR="005A3F60">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EN.CITE.DATA </w:instrText>
      </w:r>
      <w:r w:rsidR="005A3F60">
        <w:fldChar w:fldCharType="end"/>
      </w:r>
      <w:r w:rsidR="002F6C5D" w:rsidRPr="002F6C5D">
        <w:fldChar w:fldCharType="separate"/>
      </w:r>
      <w:hyperlink w:anchor="_ENREF_32" w:tooltip="Lambers Heerspink, 2013 #3098" w:history="1">
        <w:r w:rsidR="00DC738F" w:rsidRPr="005A3F60">
          <w:rPr>
            <w:noProof/>
            <w:vertAlign w:val="superscript"/>
          </w:rPr>
          <w:t>32</w:t>
        </w:r>
      </w:hyperlink>
      <w:r w:rsidR="005A3F60" w:rsidRPr="005A3F60">
        <w:rPr>
          <w:noProof/>
          <w:vertAlign w:val="superscript"/>
        </w:rPr>
        <w:t>,</w:t>
      </w:r>
      <w:hyperlink w:anchor="_ENREF_33" w:tooltip="Ghanim, 2020 #3099" w:history="1">
        <w:r w:rsidR="00DC738F" w:rsidRPr="005A3F60">
          <w:rPr>
            <w:noProof/>
            <w:vertAlign w:val="superscript"/>
          </w:rPr>
          <w:t>33</w:t>
        </w:r>
      </w:hyperlink>
      <w:r w:rsidR="002F6C5D" w:rsidRPr="002F6C5D">
        <w:rPr>
          <w:bCs w:val="0"/>
        </w:rPr>
        <w:fldChar w:fldCharType="end"/>
      </w:r>
      <w:r w:rsidR="002F6C5D" w:rsidRPr="002F6C5D">
        <w:t xml:space="preserve"> and together with improved endothelial function</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 </w:instrText>
      </w:r>
      <w:r w:rsidR="005A3F60">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EN.CITE.DATA </w:instrText>
      </w:r>
      <w:r w:rsidR="005A3F60">
        <w:fldChar w:fldCharType="end"/>
      </w:r>
      <w:r w:rsidR="002F6C5D" w:rsidRPr="002F6C5D">
        <w:fldChar w:fldCharType="separate"/>
      </w:r>
      <w:hyperlink w:anchor="_ENREF_34" w:tooltip="Ohara, 2020 #3100" w:history="1">
        <w:r w:rsidR="00DC738F" w:rsidRPr="005A3F60">
          <w:rPr>
            <w:noProof/>
            <w:vertAlign w:val="superscript"/>
          </w:rPr>
          <w:t>34</w:t>
        </w:r>
      </w:hyperlink>
      <w:r w:rsidR="005A3F60" w:rsidRPr="005A3F60">
        <w:rPr>
          <w:noProof/>
          <w:vertAlign w:val="superscript"/>
        </w:rPr>
        <w:t>,</w:t>
      </w:r>
      <w:hyperlink w:anchor="_ENREF_35" w:tooltip="Griffin, 2020 #3101" w:history="1">
        <w:r w:rsidR="00DC738F" w:rsidRPr="005A3F60">
          <w:rPr>
            <w:noProof/>
            <w:vertAlign w:val="superscript"/>
          </w:rPr>
          <w:t>35</w:t>
        </w:r>
      </w:hyperlink>
      <w:r w:rsidR="002F6C5D" w:rsidRPr="002F6C5D">
        <w:rPr>
          <w:bCs w:val="0"/>
        </w:rPr>
        <w:fldChar w:fldCharType="end"/>
      </w:r>
      <w:r w:rsidR="002F6C5D" w:rsidRPr="002F6C5D">
        <w:t xml:space="preserve"> and appear to reduce pulmonary artery pressure in patients with heart failure rapidly,</w:t>
      </w:r>
      <w:hyperlink w:anchor="_ENREF_36" w:tooltip="Mullens, 2020 #3102" w:history="1">
        <w:r w:rsidR="00DC738F" w:rsidRPr="002F6C5D">
          <w:fldChar w:fldCharType="begin"/>
        </w:r>
        <w:r w:rsidR="00DC738F">
          <w:instrText xml:space="preserve"> ADDIN EN.CITE &lt;EndNote&gt;&lt;Cite&gt;&lt;Author&gt;Mullens&lt;/Author&gt;&lt;Year&gt;2020&lt;/Year&gt;&lt;RecNum&gt;3102&lt;/RecNum&gt;&lt;DisplayText&gt;&lt;style face="superscript"&gt;36&lt;/style&gt;&lt;/DisplayText&gt;&lt;record&gt;&lt;rec-number&gt;3102&lt;/rec-number&gt;&lt;foreign-keys&gt;&lt;key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DC738F" w:rsidRPr="002F6C5D">
          <w:fldChar w:fldCharType="separate"/>
        </w:r>
        <w:r w:rsidR="00DC738F" w:rsidRPr="005A3F60">
          <w:rPr>
            <w:noProof/>
            <w:vertAlign w:val="superscript"/>
          </w:rPr>
          <w:t>36</w:t>
        </w:r>
        <w:r w:rsidR="00DC738F"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w:t>
      </w:r>
      <w:r w:rsidR="00E62163" w:rsidRPr="00E62163">
        <w:lastRenderedPageBreak/>
        <w:t>cardiovascular disease, heart failure or chronic kidney disease).</w:t>
      </w:r>
      <w:hyperlink w:anchor="_ENREF_37" w:tooltip="Kosiborod, 2021 #3110" w:history="1">
        <w:r w:rsidR="00DC738F" w:rsidRPr="00E62163">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 </w:instrText>
        </w:r>
        <w:r w:rsidR="00DC738F">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EN.CITE.DATA </w:instrText>
        </w:r>
        <w:r w:rsidR="00DC738F">
          <w:fldChar w:fldCharType="end"/>
        </w:r>
        <w:r w:rsidR="00DC738F" w:rsidRPr="00E62163">
          <w:fldChar w:fldCharType="separate"/>
        </w:r>
        <w:r w:rsidR="00DC738F" w:rsidRPr="005A3F60">
          <w:rPr>
            <w:noProof/>
            <w:vertAlign w:val="superscript"/>
          </w:rPr>
          <w:t>37</w:t>
        </w:r>
        <w:r w:rsidR="00DC738F"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38" w:tooltip="Kumbhani, 2021 #3111" w:history="1">
        <w:r w:rsidR="00DC738F">
          <w:fldChar w:fldCharType="begin"/>
        </w:r>
        <w:r w:rsidR="00DC738F">
          <w:instrText xml:space="preserve"> ADDIN EN.CITE &lt;EndNote&gt;&lt;Cite&gt;&lt;Author&gt;Kumbhani&lt;/Author&gt;&lt;Year&gt;2021&lt;/Year&gt;&lt;RecNum&gt;3111&lt;/RecNum&gt;&lt;DisplayText&gt;&lt;style face="superscript"&gt;38&lt;/style&gt;&lt;/DisplayText&gt;&lt;record&gt;&lt;rec-number&gt;3111&lt;/rec-number&gt;&lt;foreign-keys&gt;&lt;key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DC738F">
          <w:fldChar w:fldCharType="separate"/>
        </w:r>
        <w:r w:rsidR="00DC738F" w:rsidRPr="005A3F60">
          <w:rPr>
            <w:noProof/>
            <w:vertAlign w:val="superscript"/>
          </w:rPr>
          <w:t>38</w:t>
        </w:r>
        <w:r w:rsidR="00DC738F">
          <w:fldChar w:fldCharType="end"/>
        </w:r>
      </w:hyperlink>
      <w:r w:rsidR="00E62163" w:rsidRPr="00E62163">
        <w:t xml:space="preserve"> Although this trial lacked statistical sensitivity, it supports the rationale for a larger trial.</w:t>
      </w:r>
    </w:p>
    <w:p w14:paraId="427D7A5F" w14:textId="5071996E" w:rsidR="00052E11" w:rsidDel="002D61DD" w:rsidRDefault="00052E11" w:rsidP="00EE4A12">
      <w:pPr>
        <w:autoSpaceDE/>
        <w:autoSpaceDN/>
        <w:adjustRightInd/>
        <w:spacing w:after="120"/>
        <w:contextualSpacing w:val="0"/>
        <w:rPr>
          <w:del w:id="548" w:author="Richard Haynes" w:date="2022-05-16T08:22:00Z"/>
        </w:rPr>
      </w:pPr>
    </w:p>
    <w:p w14:paraId="00F003B9" w14:textId="358417DE" w:rsidR="001653C3" w:rsidRPr="00763074" w:rsidRDefault="00456322" w:rsidP="00EE4A12">
      <w:pPr>
        <w:spacing w:after="120"/>
        <w:contextualSpacing w:val="0"/>
      </w:pPr>
      <w:r w:rsidRPr="00763074">
        <w:rPr>
          <w:b/>
        </w:rPr>
        <w:t>Sotrovimab [UK only]:</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39" w:tooltip="Pinto, 2020 #3133" w:history="1">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 </w:instrText>
        </w:r>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39</w:t>
        </w:r>
        <w:r w:rsidR="00DC738F">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EE4A12">
      <w:pPr>
        <w:spacing w:after="120"/>
        <w:contextualSpacing w:val="0"/>
      </w:pPr>
    </w:p>
    <w:p w14:paraId="12CB8F60" w14:textId="68A5C6EC" w:rsidR="001653C3" w:rsidRPr="00763074" w:rsidRDefault="001653C3" w:rsidP="00EE4A12">
      <w:pPr>
        <w:spacing w:after="120"/>
        <w:contextualSpacing w:val="0"/>
      </w:pPr>
      <w:r w:rsidRPr="00763074">
        <w:t>It is licenced in the UK for the treatment of COVID-19 in patients who do not require oxygen and are at high risk of developing severe disease</w:t>
      </w:r>
      <w:r w:rsidR="008F2EC2">
        <w:t xml:space="preserve"> (at a 500 mg dose)</w:t>
      </w:r>
      <w:r w:rsidRPr="00763074">
        <w:t>. The COMET-ICE trial, conducted in 583 such patients, showed that when given within five days of symptom onset it reduced the risk of hospitalisation by 85%, from 7% in the control group to 1% in the sotrovimab group.</w:t>
      </w:r>
      <w:hyperlink w:anchor="_ENREF_40" w:tooltip="Gupta, 2021 #3134" w:history="1">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 </w:instrText>
        </w:r>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40</w:t>
        </w:r>
        <w:r w:rsidR="00DC738F">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1" w:tooltip="National Institute for Health, 2021 #3136" w:history="1">
        <w:r w:rsidR="00DC738F">
          <w:fldChar w:fldCharType="begin"/>
        </w:r>
        <w:r w:rsidR="00DC738F">
          <w:instrText xml:space="preserve"> ADDIN EN.CITE &lt;EndNote&gt;&lt;Cite&gt;&lt;Author&gt;National Institute for Health&lt;/Author&gt;&lt;Year&gt;2021&lt;/Year&gt;&lt;RecNum&gt;3136&lt;/RecNum&gt;&lt;DisplayText&gt;&lt;style face="superscript"&gt;41&lt;/style&gt;&lt;/DisplayText&gt;&lt;record&gt;&lt;rec-number&gt;3136&lt;/rec-number&gt;&lt;foreign-keys&gt;&lt;key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DC738F">
          <w:fldChar w:fldCharType="separate"/>
        </w:r>
        <w:r w:rsidR="00DC738F" w:rsidRPr="005A3F60">
          <w:rPr>
            <w:noProof/>
            <w:vertAlign w:val="superscript"/>
          </w:rPr>
          <w:t>41</w:t>
        </w:r>
        <w:r w:rsidR="00DC738F">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56FE142D" w14:textId="51BB7555" w:rsidR="001653C3" w:rsidRPr="00763074" w:rsidDel="002D61DD" w:rsidRDefault="001653C3" w:rsidP="00EE4A12">
      <w:pPr>
        <w:spacing w:after="120"/>
        <w:contextualSpacing w:val="0"/>
        <w:rPr>
          <w:del w:id="549" w:author="Richard Haynes" w:date="2022-05-16T08:22:00Z"/>
        </w:rPr>
      </w:pPr>
    </w:p>
    <w:p w14:paraId="26480E13" w14:textId="64C8A3E6" w:rsidR="001653C3" w:rsidRPr="00763074" w:rsidRDefault="001653C3" w:rsidP="00EE4A12">
      <w:pPr>
        <w:spacing w:after="120"/>
        <w:contextualSpacing w:val="0"/>
      </w:pPr>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2" w:tooltip="Wilhelm, 2021 #3137" w:history="1">
        <w:r w:rsidR="00DC738F">
          <w:fldChar w:fldCharType="begin"/>
        </w:r>
        <w:r w:rsidR="00DC738F">
          <w:instrText xml:space="preserve"> ADDIN EN.CITE &lt;EndNote&gt;&lt;Cite&gt;&lt;Author&gt;Wilhelm&lt;/Author&gt;&lt;Year&gt;2021&lt;/Year&gt;&lt;RecNum&gt;3137&lt;/RecNum&gt;&lt;DisplayText&gt;&lt;style face="superscript"&gt;42&lt;/style&gt;&lt;/DisplayText&gt;&lt;record&gt;&lt;rec-number&gt;3137&lt;/rec-number&gt;&lt;foreign-keys&gt;&lt;key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DC738F">
          <w:fldChar w:fldCharType="separate"/>
        </w:r>
        <w:r w:rsidR="00DC738F" w:rsidRPr="005A3F60">
          <w:rPr>
            <w:noProof/>
            <w:vertAlign w:val="superscript"/>
          </w:rPr>
          <w:t>42</w:t>
        </w:r>
        <w:r w:rsidR="00DC738F">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 </w:instrText>
      </w:r>
      <w:r w:rsidR="005A3F60">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EN.CITE.DATA </w:instrText>
      </w:r>
      <w:r w:rsidR="005A3F60">
        <w:fldChar w:fldCharType="end"/>
      </w:r>
      <w:r w:rsidR="00763074">
        <w:fldChar w:fldCharType="separate"/>
      </w:r>
      <w:hyperlink w:anchor="_ENREF_43" w:tooltip="Cathcart, 2021 #3138" w:history="1">
        <w:r w:rsidR="00DC738F" w:rsidRPr="005A3F60">
          <w:rPr>
            <w:noProof/>
            <w:vertAlign w:val="superscript"/>
          </w:rPr>
          <w:t>43</w:t>
        </w:r>
      </w:hyperlink>
      <w:r w:rsidR="005A3F60" w:rsidRPr="005A3F60">
        <w:rPr>
          <w:noProof/>
          <w:vertAlign w:val="superscript"/>
        </w:rPr>
        <w:t>,</w:t>
      </w:r>
      <w:hyperlink w:anchor="_ENREF_44" w:tooltip="Cao, 2021 #3141" w:history="1">
        <w:r w:rsidR="00DC738F" w:rsidRPr="005A3F60">
          <w:rPr>
            <w:noProof/>
            <w:vertAlign w:val="superscript"/>
          </w:rPr>
          <w:t>44</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45" w:tooltip="GlaxoSmithKline, 2021 #3142" w:history="1">
        <w:r w:rsidR="00DC738F">
          <w:fldChar w:fldCharType="begin"/>
        </w:r>
        <w:r w:rsidR="00DC738F">
          <w:instrText xml:space="preserve"> ADDIN EN.CITE &lt;EndNote&gt;&lt;Cite&gt;&lt;Author&gt;GlaxoSmithKline&lt;/Author&gt;&lt;Year&gt;2021&lt;/Year&gt;&lt;RecNum&gt;3142&lt;/RecNum&gt;&lt;DisplayText&gt;&lt;style face="superscript"&gt;45&lt;/style&gt;&lt;/DisplayText&gt;&lt;record&gt;&lt;rec-number&gt;3142&lt;/rec-number&gt;&lt;foreign-keys&gt;&lt;key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DC738F">
          <w:fldChar w:fldCharType="separate"/>
        </w:r>
        <w:r w:rsidR="00DC738F" w:rsidRPr="005A3F60">
          <w:rPr>
            <w:noProof/>
            <w:vertAlign w:val="superscript"/>
          </w:rPr>
          <w:t>45</w:t>
        </w:r>
        <w:r w:rsidR="00DC738F">
          <w:fldChar w:fldCharType="end"/>
        </w:r>
      </w:hyperlink>
      <w:r w:rsidR="00181280">
        <w:t xml:space="preserve"> These pharmacodynamics and pharmacokinetic considerations underly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109ADC9C" w14:textId="641C808F" w:rsidR="00456322" w:rsidRPr="00763074" w:rsidDel="002D61DD" w:rsidRDefault="00456322" w:rsidP="00EE4A12">
      <w:pPr>
        <w:autoSpaceDE/>
        <w:autoSpaceDN/>
        <w:adjustRightInd/>
        <w:spacing w:after="120"/>
        <w:contextualSpacing w:val="0"/>
        <w:rPr>
          <w:del w:id="550" w:author="Richard Haynes" w:date="2022-05-16T08:22:00Z"/>
          <w:b/>
        </w:rPr>
      </w:pPr>
    </w:p>
    <w:p w14:paraId="044DB609" w14:textId="0C1C7419" w:rsidR="001653C3" w:rsidRPr="00763074" w:rsidRDefault="00456322" w:rsidP="00EE4A12">
      <w:pPr>
        <w:spacing w:after="120"/>
        <w:contextualSpacing w:val="0"/>
        <w:rPr>
          <w:shd w:val="clear" w:color="auto" w:fill="FFFFFF"/>
        </w:rPr>
      </w:pPr>
      <w:r w:rsidRPr="00763074">
        <w:rPr>
          <w:b/>
        </w:rPr>
        <w:t>Molnupiravir [UK only]:</w:t>
      </w:r>
      <w:r w:rsidR="001653C3" w:rsidRPr="00763074">
        <w:rPr>
          <w:b/>
        </w:rPr>
        <w:t xml:space="preserve"> </w:t>
      </w:r>
      <w:r w:rsidR="001653C3" w:rsidRPr="00763074">
        <w:t xml:space="preserve">Molnupiravir is a prodrug of the ribonucloside analogue N-hydroxycytidine (NHC), being rapidly converted into this form in </w:t>
      </w:r>
      <w:r w:rsidR="001653C3" w:rsidRPr="00763074">
        <w:lastRenderedPageBreak/>
        <w:t xml:space="preserve">plasma after </w:t>
      </w:r>
      <w:r w:rsidR="001B40CD" w:rsidRPr="00763074">
        <w:t>absorption</w:t>
      </w:r>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 xml:space="preserve">ism known as </w:t>
      </w:r>
      <w:r w:rsidR="001653C3" w:rsidRPr="00763074">
        <w:t xml:space="preserve">error catastrophe. This </w:t>
      </w:r>
      <w:r w:rsidR="00E67160" w:rsidRPr="00763074">
        <w:t xml:space="preserve">molecular </w:t>
      </w:r>
      <w:r w:rsidR="001653C3" w:rsidRPr="00763074">
        <w:t>target is conserved between Coronaviruses, and appears to have a high genetic barrier to resistance.</w:t>
      </w:r>
      <w:hyperlink w:anchor="_ENREF_46" w:tooltip="Agostini, 2019 #3135" w:history="1">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 </w:instrText>
        </w:r>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46</w:t>
        </w:r>
        <w:r w:rsidR="00DC738F">
          <w:fldChar w:fldCharType="end"/>
        </w:r>
      </w:hyperlink>
      <w:r w:rsidR="001653C3" w:rsidRPr="00763074">
        <w:rPr>
          <w:shd w:val="clear" w:color="auto" w:fill="FFFFFF"/>
        </w:rPr>
        <w:t xml:space="preserve"> </w:t>
      </w:r>
      <w:r w:rsidR="00E67160" w:rsidRPr="00763074">
        <w:rPr>
          <w:shd w:val="clear" w:color="auto" w:fill="FFFFFF"/>
        </w:rPr>
        <w:t>Molnupiravir</w:t>
      </w:r>
      <w:r w:rsidR="001653C3" w:rsidRPr="00763074">
        <w:rPr>
          <w:shd w:val="clear" w:color="auto" w:fill="FFFFFF"/>
        </w:rPr>
        <w:t xml:space="preserve"> is given orally and has been well tolerated in clinical studies so far, with infrequent reports of gastrointestinal and allergic reactions.</w:t>
      </w:r>
    </w:p>
    <w:p w14:paraId="54F600B9" w14:textId="4BDF9D2D" w:rsidR="001B40CD" w:rsidRPr="00763074" w:rsidDel="002D61DD" w:rsidRDefault="001B40CD" w:rsidP="00EE4A12">
      <w:pPr>
        <w:spacing w:after="120"/>
        <w:contextualSpacing w:val="0"/>
        <w:rPr>
          <w:del w:id="551" w:author="Richard Haynes" w:date="2022-05-16T08:22:00Z"/>
        </w:rPr>
      </w:pPr>
    </w:p>
    <w:p w14:paraId="344D292C" w14:textId="79470DB0" w:rsidR="001653C3" w:rsidRDefault="001653C3" w:rsidP="00EE4A12">
      <w:pPr>
        <w:spacing w:after="120"/>
        <w:contextualSpacing w:val="0"/>
        <w:rPr>
          <w:shd w:val="clear" w:color="auto" w:fill="FFFFFF"/>
        </w:rPr>
      </w:pPr>
      <w:r w:rsidRPr="00763074">
        <w:t xml:space="preserve">Molnupiravir is licensed in the United Kingdom for the treatment of mild-moderate COVID-19 within 5 days of symptom onset. In the MOVe-OUT </w:t>
      </w:r>
      <w:r w:rsidR="000E0AE2" w:rsidRPr="00763074">
        <w:t>trial</w:t>
      </w:r>
      <w:r w:rsidRPr="00763074">
        <w:t xml:space="preserve"> of 1433 </w:t>
      </w:r>
      <w:r w:rsidR="00E67160" w:rsidRPr="00763074">
        <w:t>such patients</w:t>
      </w:r>
      <w:r w:rsidRPr="00763074">
        <w:t xml:space="preserve"> it reduced the risk of hospitalisation or death by 30%, from 9.7% in the placebo group to 6.8% in molnupirav</w:t>
      </w:r>
      <w:r w:rsidR="00E67160" w:rsidRPr="00763074">
        <w:t>ir group</w:t>
      </w:r>
      <w:r w:rsidRPr="00763074">
        <w:rPr>
          <w:shd w:val="clear" w:color="auto" w:fill="FFFFFF"/>
        </w:rPr>
        <w:t>.</w:t>
      </w:r>
      <w:hyperlink w:anchor="_ENREF_47" w:tooltip="Merck, 2021 #3139"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&lt;EndNote&gt;&lt;Cite&gt;&lt;Author&gt;Merck&lt;/Author&gt;&lt;Year&gt;2021&lt;/Year&gt;&lt;RecNum&gt;3139&lt;/RecNum&gt;&lt;DisplayText&gt;&lt;style face="superscript"&gt;47&lt;/style&gt;&lt;/DisplayText&gt;&lt;record&gt;&lt;rec-number&gt;3139&lt;/rec-number&gt;&lt;foreign-keys&gt;&lt;key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47</w:t>
        </w:r>
        <w:r w:rsidR="00DC738F">
          <w:rPr>
            <w:shd w:val="clear" w:color="auto" w:fill="FFFFFF"/>
          </w:rPr>
          <w:fldChar w:fldCharType="end"/>
        </w:r>
      </w:hyperlink>
      <w:r w:rsidRPr="00763074">
        <w:rPr>
          <w:shd w:val="clear" w:color="auto" w:fill="FFFFFF"/>
        </w:rPr>
        <w:t xml:space="preserve"> Evidence in hospitalised patients is limited, and the MOVe-IN </w:t>
      </w:r>
      <w:r w:rsidR="000E0AE2" w:rsidRPr="00763074">
        <w:rPr>
          <w:shd w:val="clear" w:color="auto" w:fill="FFFFFF"/>
        </w:rPr>
        <w:t>trial</w:t>
      </w:r>
      <w:r w:rsidRPr="00763074">
        <w:rPr>
          <w:shd w:val="clear" w:color="auto" w:fill="FFFFFF"/>
        </w:rPr>
        <w:t xml:space="preserve"> </w:t>
      </w:r>
      <w:r w:rsidR="00AF249A" w:rsidRPr="00763074">
        <w:rPr>
          <w:shd w:val="clear" w:color="auto" w:fill="FFFFFF"/>
        </w:rPr>
        <w:t>randomised patients 1:1:1:1 to placebo vs. molnupiravir at 3 different doses</w:t>
      </w:r>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r w:rsidR="00480AE8">
        <w:rPr>
          <w:shd w:val="clear" w:color="auto" w:fill="FFFFFF"/>
        </w:rPr>
        <w:t>.</w:t>
      </w:r>
      <w:hyperlink w:anchor="_ENREF_48" w:tooltip="Merck, 2021 #3140"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&lt;EndNote&gt;&lt;Cite&gt;&lt;Author&gt;Merck&lt;/Author&gt;&lt;Year&gt;2021&lt;/Year&gt;&lt;RecNum&gt;3140&lt;/RecNum&gt;&lt;DisplayText&gt;&lt;style face="superscript"&gt;48&lt;/style&gt;&lt;/DisplayText&gt;&lt;record&gt;&lt;rec-number&gt;3140&lt;/rec-number&gt;&lt;foreign-keys&gt;&lt;key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48</w:t>
        </w:r>
        <w:r w:rsidR="00DC738F">
          <w:rPr>
            <w:shd w:val="clear" w:color="auto" w:fill="FFFFFF"/>
          </w:rPr>
          <w:fldChar w:fldCharType="end"/>
        </w:r>
      </w:hyperlink>
      <w:r w:rsidRPr="00763074">
        <w:rPr>
          <w:shd w:val="clear" w:color="auto" w:fill="FFFFFF"/>
        </w:rPr>
        <w:t xml:space="preserve"> However, the study was underpowered to identify moderate but important benefits in hospitalised patients, so a larger trial is needed.</w:t>
      </w:r>
    </w:p>
    <w:p w14:paraId="06DC328D" w14:textId="417E2144" w:rsidR="004C4524" w:rsidDel="002D61DD" w:rsidRDefault="004C4524" w:rsidP="00EE4A12">
      <w:pPr>
        <w:spacing w:after="120"/>
        <w:contextualSpacing w:val="0"/>
        <w:rPr>
          <w:del w:id="552" w:author="Richard Haynes" w:date="2022-05-16T08:22:00Z"/>
          <w:shd w:val="clear" w:color="auto" w:fill="FFFFFF"/>
        </w:rPr>
      </w:pPr>
    </w:p>
    <w:p w14:paraId="2E0CC081" w14:textId="77777777" w:rsidR="00B66772" w:rsidRDefault="00B66772" w:rsidP="00EE4A12">
      <w:pPr>
        <w:spacing w:after="120"/>
        <w:contextualSpacing w:val="0"/>
        <w:rPr>
          <w:shd w:val="clear" w:color="auto" w:fill="FFFFFF"/>
        </w:rPr>
      </w:pPr>
      <w:r>
        <w:rPr>
          <w:b/>
          <w:shd w:val="clear" w:color="auto" w:fill="FFFFFF"/>
        </w:rPr>
        <w:t>Paxlovid [UK only]:</w:t>
      </w:r>
      <w:r>
        <w:rPr>
          <w:shd w:val="clear" w:color="auto" w:fill="FFFFFF"/>
        </w:rPr>
        <w:t xml:space="preserve"> Paxlovid is a combination of PF-07321332 (nirmatrelvir) and ritonavir. Nirmatrelvir is a 3-chymotrypsin-like protease inhibitor which inhibits cleavage of polyproteins involved in viral replication.</w:t>
      </w:r>
      <w:hyperlink w:anchor="_ENREF_49" w:tooltip="Owen, 2021 #3143" w:history="1">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 </w:instrText>
        </w:r>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EN.CITE.DATA </w:instrText>
        </w:r>
        <w:r>
          <w:rPr>
            <w:shd w:val="clear" w:color="auto" w:fill="FFFFFF"/>
          </w:rPr>
        </w:r>
        <w:r>
          <w:rPr>
            <w:shd w:val="clear" w:color="auto" w:fill="FFFFFF"/>
          </w:rPr>
          <w:fldChar w:fldCharType="end"/>
        </w:r>
        <w:r>
          <w:rPr>
            <w:shd w:val="clear" w:color="auto" w:fill="FFFFFF"/>
          </w:rPr>
        </w:r>
        <w:r>
          <w:rPr>
            <w:shd w:val="clear" w:color="auto" w:fill="FFFFFF"/>
          </w:rPr>
          <w:fldChar w:fldCharType="separate"/>
        </w:r>
        <w:r w:rsidRPr="005A3F60">
          <w:rPr>
            <w:noProof/>
            <w:shd w:val="clear" w:color="auto" w:fill="FFFFFF"/>
            <w:vertAlign w:val="superscript"/>
          </w:rPr>
          <w:t>49</w:t>
        </w:r>
        <w:r>
          <w:rPr>
            <w:shd w:val="clear" w:color="auto" w:fill="FFFFFF"/>
          </w:rPr>
          <w:fldChar w:fldCharType="end"/>
        </w:r>
      </w:hyperlink>
      <w:r>
        <w:rPr>
          <w:shd w:val="clear" w:color="auto" w:fill="FFFFFF"/>
        </w:rPr>
        <w:t xml:space="preserve"> It is packaged with ritonavir which inhibits its CYP3A-dependent metabolism and hence increases the plasma concentration of nirmatrelvir. It is approved in the UK for the treatment of adults with COVID-19 who do not require supplemental oxygen and are at increased risk of progression to severe COVID-19.</w:t>
      </w:r>
      <w:hyperlink w:anchor="_ENREF_50" w:tooltip="Medicines and Healthcare products Regulatory Agency, 2021 #3146" w:history="1">
        <w:r>
          <w:rPr>
            <w:shd w:val="clear" w:color="auto" w:fill="FFFFFF"/>
          </w:rPr>
          <w:fldChar w:fldCharType="begin"/>
        </w:r>
        <w:r>
          <w:rPr>
            <w:shd w:val="clear" w:color="auto" w:fill="FFFFFF"/>
          </w:rPr>
          <w:instrText xml:space="preserve"> ADDIN EN.CITE &lt;EndNote&gt;&lt;Cite&gt;&lt;Author&gt;Medicines and Healthcare products Regulatory Agency&lt;/Author&gt;&lt;Year&gt;2021&lt;/Year&gt;&lt;RecNum&gt;3146&lt;/RecNum&gt;&lt;DisplayText&gt;&lt;style face="superscript"&gt;50&lt;/style&gt;&lt;/DisplayText&gt;&lt;record&gt;&lt;rec-number&gt;3146&lt;/rec-number&gt;&lt;foreign-keys&gt;&lt;key app="EN" db-id="vp2a2svem50pwkeae50pesxbrvzrpwssv2s9" timestamp="1641895694"&gt;3146&lt;/key&gt;&lt;/foreign-keys&gt;&lt;ref-type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r>
          <w:rPr>
            <w:shd w:val="clear" w:color="auto" w:fill="FFFFFF"/>
          </w:rPr>
          <w:fldChar w:fldCharType="separate"/>
        </w:r>
        <w:r w:rsidRPr="005A3F60">
          <w:rPr>
            <w:noProof/>
            <w:shd w:val="clear" w:color="auto" w:fill="FFFFFF"/>
            <w:vertAlign w:val="superscript"/>
          </w:rPr>
          <w:t>50</w:t>
        </w:r>
        <w:r>
          <w:rPr>
            <w:shd w:val="clear" w:color="auto" w:fill="FFFFFF"/>
          </w:rPr>
          <w:fldChar w:fldCharType="end"/>
        </w:r>
      </w:hyperlink>
    </w:p>
    <w:p w14:paraId="3A41EB1B" w14:textId="77777777" w:rsidR="00B66772" w:rsidRDefault="00B66772" w:rsidP="00EE4A12">
      <w:pPr>
        <w:spacing w:after="120"/>
        <w:contextualSpacing w:val="0"/>
        <w:rPr>
          <w:shd w:val="clear" w:color="auto" w:fill="FFFFFF"/>
        </w:rPr>
      </w:pPr>
    </w:p>
    <w:p w14:paraId="33911759" w14:textId="0DE54746" w:rsidR="00E37AF7" w:rsidRPr="00BB4E0E" w:rsidRDefault="00B66772" w:rsidP="00EE4A12">
      <w:pPr>
        <w:spacing w:after="120"/>
        <w:contextualSpacing w:val="0"/>
      </w:pPr>
      <w:r w:rsidRPr="00B01A96">
        <w:rPr>
          <w:shd w:val="clear" w:color="auto" w:fill="FFFFFF"/>
        </w:rPr>
        <w:t xml:space="preserve">Its approval is based on the interim analysis of the EPIC-HR trial in which </w:t>
      </w:r>
      <w:r>
        <w:rPr>
          <w:shd w:val="clear" w:color="auto" w:fill="FFFFFF"/>
        </w:rPr>
        <w:t>2246</w:t>
      </w:r>
      <w:r w:rsidRPr="00B01A96">
        <w:rPr>
          <w:shd w:val="clear" w:color="auto" w:fill="FFFFFF"/>
        </w:rPr>
        <w:t xml:space="preserve"> participants with COVID-19 (symptom onset ≤5 days previously) were randomised to receive Paxlovid (300/100 mg) or placebo twice daily for 5 days. The primary outcome is the proportion of participants with COVID-19 related hospitalisation or death within 28 days of randomisa</w:t>
      </w:r>
      <w:r>
        <w:rPr>
          <w:shd w:val="clear" w:color="auto" w:fill="FFFFFF"/>
        </w:rPr>
        <w:t>tion. In the interim analysis,</w:t>
      </w:r>
      <w:r w:rsidRPr="005D044E">
        <w:rPr>
          <w:shd w:val="clear" w:color="auto" w:fill="FFFFFF"/>
        </w:rPr>
        <w:t xml:space="preserve"> </w:t>
      </w:r>
      <w:r>
        <w:rPr>
          <w:shd w:val="clear" w:color="auto" w:fill="FFFFFF"/>
        </w:rPr>
        <w:t>8/1037</w:t>
      </w:r>
      <w:r w:rsidRPr="00B01A96">
        <w:rPr>
          <w:shd w:val="clear" w:color="auto" w:fill="FFFFFF"/>
        </w:rPr>
        <w:t xml:space="preserve"> (</w:t>
      </w:r>
      <w:r>
        <w:rPr>
          <w:shd w:val="clear" w:color="auto" w:fill="FFFFFF"/>
        </w:rPr>
        <w:t>0.8</w:t>
      </w:r>
      <w:r w:rsidRPr="00B01A96">
        <w:rPr>
          <w:shd w:val="clear" w:color="auto" w:fill="FFFFFF"/>
        </w:rPr>
        <w:t xml:space="preserve">%) allocated Paxlovid </w:t>
      </w:r>
      <w:r w:rsidRPr="00B01A96">
        <w:rPr>
          <w:i/>
          <w:shd w:val="clear" w:color="auto" w:fill="FFFFFF"/>
        </w:rPr>
        <w:t>vs</w:t>
      </w:r>
      <w:r w:rsidRPr="00B01A96">
        <w:rPr>
          <w:shd w:val="clear" w:color="auto" w:fill="FFFFFF"/>
        </w:rPr>
        <w:t xml:space="preserve"> </w:t>
      </w:r>
      <w:r>
        <w:rPr>
          <w:shd w:val="clear" w:color="auto" w:fill="FFFFFF"/>
        </w:rPr>
        <w:t>66</w:t>
      </w:r>
      <w:r w:rsidRPr="00B01A96">
        <w:rPr>
          <w:shd w:val="clear" w:color="auto" w:fill="FFFFFF"/>
        </w:rPr>
        <w:t>/</w:t>
      </w:r>
      <w:r>
        <w:rPr>
          <w:shd w:val="clear" w:color="auto" w:fill="FFFFFF"/>
        </w:rPr>
        <w:t>1046</w:t>
      </w:r>
      <w:r w:rsidRPr="00B01A96">
        <w:rPr>
          <w:shd w:val="clear" w:color="auto" w:fill="FFFFFF"/>
        </w:rPr>
        <w:t xml:space="preserve"> (6.</w:t>
      </w:r>
      <w:r>
        <w:rPr>
          <w:shd w:val="clear" w:color="auto" w:fill="FFFFFF"/>
        </w:rPr>
        <w:t>3</w:t>
      </w:r>
      <w:r w:rsidRPr="00B01A96">
        <w:rPr>
          <w:shd w:val="clear" w:color="auto" w:fill="FFFFFF"/>
        </w:rPr>
        <w:t>%) allocated placebo</w:t>
      </w:r>
      <w:r>
        <w:rPr>
          <w:shd w:val="clear" w:color="auto" w:fill="FFFFFF"/>
        </w:rPr>
        <w:t>.</w:t>
      </w:r>
      <w:hyperlink w:anchor="_ENREF_51" w:tooltip="Food and Drug Administration, 2021 #3147" w:history="1">
        <w:r w:rsidRPr="00B01A96">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sidRPr="00B01A96">
          <w:rPr>
            <w:shd w:val="clear" w:color="auto" w:fill="FFFFFF"/>
          </w:rPr>
          <w:fldChar w:fldCharType="separate"/>
        </w:r>
        <w:r w:rsidRPr="005A3F60">
          <w:rPr>
            <w:noProof/>
            <w:shd w:val="clear" w:color="auto" w:fill="FFFFFF"/>
            <w:vertAlign w:val="superscript"/>
          </w:rPr>
          <w:t>51</w:t>
        </w:r>
        <w:r w:rsidRPr="00B01A96">
          <w:rPr>
            <w:shd w:val="clear" w:color="auto" w:fill="FFFFFF"/>
          </w:rPr>
          <w:fldChar w:fldCharType="end"/>
        </w:r>
      </w:hyperlink>
      <w:r w:rsidRPr="00B01A96">
        <w:rPr>
          <w:shd w:val="clear" w:color="auto" w:fill="FFFFFF"/>
        </w:rPr>
        <w:t xml:space="preserve"> </w:t>
      </w:r>
      <w:r>
        <w:rPr>
          <w:shd w:val="clear" w:color="auto" w:fill="FFFFFF"/>
        </w:rPr>
        <w:t>In an interim analysis of 774 participants, a</w:t>
      </w:r>
      <w:r w:rsidRPr="00B01A96">
        <w:rPr>
          <w:shd w:val="clear" w:color="auto" w:fill="FFFFFF"/>
        </w:rPr>
        <w:t xml:space="preserve">dverse events were similar between the two groups: 19% among those allocated Paxlovid </w:t>
      </w:r>
      <w:r w:rsidRPr="00B01A96">
        <w:rPr>
          <w:i/>
          <w:shd w:val="clear" w:color="auto" w:fill="FFFFFF"/>
        </w:rPr>
        <w:t xml:space="preserve">vs </w:t>
      </w:r>
      <w:r w:rsidRPr="00B01A96">
        <w:rPr>
          <w:shd w:val="clear" w:color="auto" w:fill="FFFFFF"/>
        </w:rPr>
        <w:t xml:space="preserve">21% among those allocated placebo. Most were mild; only 1.7% </w:t>
      </w:r>
      <w:r w:rsidRPr="00B01A96">
        <w:rPr>
          <w:i/>
          <w:shd w:val="clear" w:color="auto" w:fill="FFFFFF"/>
        </w:rPr>
        <w:t>vs</w:t>
      </w:r>
      <w:r w:rsidRPr="00B01A96">
        <w:rPr>
          <w:shd w:val="clear" w:color="auto" w:fill="FFFFFF"/>
        </w:rPr>
        <w:t xml:space="preserve"> 6.6% were serious and 2.1% </w:t>
      </w:r>
      <w:r w:rsidRPr="00B01A96">
        <w:rPr>
          <w:i/>
          <w:shd w:val="clear" w:color="auto" w:fill="FFFFFF"/>
        </w:rPr>
        <w:t xml:space="preserve">vs </w:t>
      </w:r>
      <w:r>
        <w:rPr>
          <w:shd w:val="clear" w:color="auto" w:fill="FFFFFF"/>
        </w:rPr>
        <w:t>4.1% led to discontinuation.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r>
        <w:rPr>
          <w:shd w:val="clear" w:color="auto" w:fill="FFFFFF"/>
        </w:rPr>
        <w:t xml:space="preserve"> SARS-CoV-2 main protease polymorphisms associated with reduced sensitivity to nirmatrelvir have been identified.</w:t>
      </w:r>
      <w:hyperlink w:anchor="_ENREF_51" w:tooltip="Food and Drug Administration, 2021 #3147" w:history="1">
        <w:r>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Pr>
            <w:shd w:val="clear" w:color="auto" w:fill="FFFFFF"/>
          </w:rPr>
          <w:fldChar w:fldCharType="separate"/>
        </w:r>
        <w:r w:rsidRPr="005A3F60">
          <w:rPr>
            <w:noProof/>
            <w:shd w:val="clear" w:color="auto" w:fill="FFFFFF"/>
            <w:vertAlign w:val="superscript"/>
          </w:rPr>
          <w:t>51</w:t>
        </w:r>
        <w:r>
          <w:rPr>
            <w:shd w:val="clear" w:color="auto" w:fill="FFFFFF"/>
          </w:rPr>
          <w:fldChar w:fldCharType="end"/>
        </w:r>
      </w:hyperlink>
      <w:r>
        <w:rPr>
          <w:shd w:val="clear" w:color="auto" w:fill="FFFFFF"/>
        </w:rPr>
        <w:t xml:space="preserve"> Their frequency and clinical significance is not yet known. Cross-resistance between nirmatrelvir and anti-SARS-CoV-2 monoclonal antibodies, molnupiravir or remdesivir are not expected given their different mechanisms of action.</w:t>
      </w:r>
    </w:p>
    <w:p w14:paraId="12FFAA67" w14:textId="457B38B4" w:rsidR="00456322" w:rsidDel="002D61DD" w:rsidRDefault="00456322" w:rsidP="00EE4A12">
      <w:pPr>
        <w:autoSpaceDE/>
        <w:autoSpaceDN/>
        <w:adjustRightInd/>
        <w:spacing w:after="120"/>
        <w:contextualSpacing w:val="0"/>
        <w:rPr>
          <w:del w:id="553" w:author="Richard Haynes" w:date="2022-05-16T08:23:00Z"/>
        </w:rPr>
      </w:pPr>
    </w:p>
    <w:p w14:paraId="7C7BBD63" w14:textId="7730C7DB" w:rsidR="00052E11" w:rsidRDefault="00052E11" w:rsidP="00EE4A12">
      <w:pPr>
        <w:autoSpaceDE/>
        <w:autoSpaceDN/>
        <w:adjustRightInd/>
        <w:spacing w:after="120"/>
        <w:contextualSpacing w:val="0"/>
      </w:pPr>
      <w:r w:rsidRPr="009B53F7">
        <w:rPr>
          <w:b/>
          <w:bCs w:val="0"/>
        </w:rPr>
        <w:lastRenderedPageBreak/>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04113556" w:rsidR="00052E11" w:rsidDel="002D61DD" w:rsidRDefault="00052E11" w:rsidP="00EE4A12">
      <w:pPr>
        <w:autoSpaceDE/>
        <w:autoSpaceDN/>
        <w:adjustRightInd/>
        <w:spacing w:after="120"/>
        <w:contextualSpacing w:val="0"/>
        <w:rPr>
          <w:del w:id="554" w:author="Richard Haynes" w:date="2022-05-16T08:23:00Z"/>
        </w:rPr>
      </w:pPr>
    </w:p>
    <w:p w14:paraId="2F4E55AF" w14:textId="61339F63" w:rsidR="00052E11" w:rsidRDefault="00052E11" w:rsidP="00EE4A12">
      <w:pPr>
        <w:autoSpaceDE/>
        <w:autoSpaceDN/>
        <w:adjustRightInd/>
        <w:spacing w:after="120"/>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28120750" w14:textId="543DEBBB" w:rsidR="00052E11" w:rsidDel="002D61DD" w:rsidRDefault="00052E11" w:rsidP="00EE4A12">
      <w:pPr>
        <w:autoSpaceDE/>
        <w:autoSpaceDN/>
        <w:adjustRightInd/>
        <w:spacing w:after="120"/>
        <w:contextualSpacing w:val="0"/>
        <w:rPr>
          <w:del w:id="555" w:author="Richard Haynes" w:date="2022-05-16T08:23:00Z"/>
        </w:rPr>
      </w:pPr>
    </w:p>
    <w:p w14:paraId="56AF50F7" w14:textId="74035412" w:rsidR="00052E11" w:rsidRDefault="00052E11" w:rsidP="00EE4A12">
      <w:pPr>
        <w:autoSpaceDE/>
        <w:autoSpaceDN/>
        <w:adjustRightInd/>
        <w:spacing w:after="120"/>
        <w:contextualSpacing w:val="0"/>
        <w:rPr>
          <w:b/>
          <w:bCs w:val="0"/>
        </w:rPr>
      </w:pPr>
      <w:r>
        <w:rPr>
          <w:b/>
          <w:bCs w:val="0"/>
        </w:rPr>
        <w:t xml:space="preserve">Oseltamivir [UK only]: </w:t>
      </w:r>
    </w:p>
    <w:p w14:paraId="1EC209D2" w14:textId="0E8D48C1" w:rsidR="00052E11" w:rsidRPr="007D5DB4" w:rsidRDefault="00052E11" w:rsidP="00EE4A12">
      <w:pPr>
        <w:autoSpaceDE/>
        <w:autoSpaceDN/>
        <w:adjustRightInd/>
        <w:spacing w:after="120"/>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5A3F60">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DC738F" w:rsidRPr="005A3F60">
          <w:rPr>
            <w:noProof/>
            <w:vertAlign w:val="superscript"/>
          </w:rPr>
          <w:t>53</w:t>
        </w:r>
      </w:hyperlink>
      <w:r w:rsidR="005A3F60" w:rsidRPr="005A3F60">
        <w:rPr>
          <w:noProof/>
          <w:vertAlign w:val="superscript"/>
        </w:rPr>
        <w:t>,</w:t>
      </w:r>
      <w:hyperlink w:anchor="_ENREF_54" w:tooltip="Academy of Medical Sciences, 2015 #3113" w:history="1">
        <w:r w:rsidR="00DC738F" w:rsidRPr="005A3F60">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113884B7" w14:textId="2CC09DE4" w:rsidR="00A86BD1" w:rsidRPr="00633320" w:rsidRDefault="00B4591A" w:rsidP="008F2EC2">
      <w:pPr>
        <w:pStyle w:val="Heading2"/>
      </w:pPr>
      <w:bookmarkStart w:id="556" w:name="_Toc97376115"/>
      <w:bookmarkStart w:id="557" w:name="_Toc36962158"/>
      <w:bookmarkStart w:id="558" w:name="_Toc36962222"/>
      <w:bookmarkStart w:id="559" w:name="_Toc37064437"/>
      <w:bookmarkStart w:id="560" w:name="_Toc37107086"/>
      <w:bookmarkStart w:id="561" w:name="_Toc37107324"/>
      <w:bookmarkStart w:id="562" w:name="_Ref34817979"/>
      <w:bookmarkStart w:id="563" w:name="_Toc37107325"/>
      <w:bookmarkStart w:id="564" w:name="_Toc38099279"/>
      <w:bookmarkStart w:id="565" w:name="_Toc44674876"/>
      <w:bookmarkStart w:id="566" w:name="_Toc97376116"/>
      <w:bookmarkStart w:id="567" w:name="_Toc246777109"/>
      <w:bookmarkStart w:id="568" w:name="_Ref247428675"/>
      <w:bookmarkStart w:id="569" w:name="_Ref247429975"/>
      <w:bookmarkEnd w:id="556"/>
      <w:bookmarkEnd w:id="557"/>
      <w:bookmarkEnd w:id="558"/>
      <w:bookmarkEnd w:id="559"/>
      <w:bookmarkEnd w:id="560"/>
      <w:bookmarkEnd w:id="561"/>
      <w:r w:rsidRPr="00633320">
        <w:lastRenderedPageBreak/>
        <w:t>A</w:t>
      </w:r>
      <w:r w:rsidR="00A86BD1" w:rsidRPr="00633320">
        <w:t xml:space="preserve">ppendix </w:t>
      </w:r>
      <w:r w:rsidR="00265B14" w:rsidRPr="00633320">
        <w:t>2</w:t>
      </w:r>
      <w:r w:rsidR="004D7874" w:rsidRPr="00633320">
        <w:t>:</w:t>
      </w:r>
      <w:r w:rsidR="00A86BD1" w:rsidRPr="00633320">
        <w:t xml:space="preserve"> Drug specific contraindications</w:t>
      </w:r>
      <w:bookmarkEnd w:id="562"/>
      <w:r w:rsidR="00BB4FC7" w:rsidRPr="00633320">
        <w:t xml:space="preserve"> and cautions</w:t>
      </w:r>
      <w:bookmarkEnd w:id="563"/>
      <w:bookmarkEnd w:id="564"/>
      <w:bookmarkEnd w:id="565"/>
      <w:bookmarkEnd w:id="566"/>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r w:rsidR="003C491C">
        <w:t xml:space="preserve">part </w:t>
      </w:r>
      <w:r>
        <w:t xml:space="preserve">E). </w:t>
      </w:r>
    </w:p>
    <w:p w14:paraId="3520E55C" w14:textId="26222DA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3726BC51" w:rsidR="009A3C59" w:rsidRDefault="009A3C59" w:rsidP="00D50026">
      <w:pPr>
        <w:pStyle w:val="ListParagraph"/>
        <w:numPr>
          <w:ilvl w:val="0"/>
          <w:numId w:val="16"/>
        </w:numPr>
      </w:pPr>
      <w:r>
        <w:t xml:space="preserve">Patients eligible for the Paxlovid comparison (Randomisation part L) will be excluded </w:t>
      </w:r>
      <w:r w:rsidR="00030197">
        <w:t xml:space="preserve">by the randomisation system </w:t>
      </w:r>
      <w:r>
        <w:t xml:space="preserve">from the high-dose dexamethasone comparison for COVID-19 (Randomisation part E) in view of the </w:t>
      </w:r>
      <w:r w:rsidR="000A0CAE">
        <w:t xml:space="preserve">potential </w:t>
      </w:r>
      <w:r>
        <w:t>interaction between Paxlovid and dexamethasone.</w:t>
      </w:r>
    </w:p>
    <w:p w14:paraId="6413454B" w14:textId="040EA19C" w:rsidR="007A6A3F" w:rsidRDefault="007A6A3F" w:rsidP="00D50026">
      <w:pPr>
        <w:pStyle w:val="ListParagraph"/>
        <w:numPr>
          <w:ilvl w:val="0"/>
          <w:numId w:val="16"/>
        </w:numPr>
      </w:pPr>
      <w:r>
        <w:t>Current use of Paxlovid, ritonavir or other potent CYP3A inhibitors.</w:t>
      </w:r>
    </w:p>
    <w:p w14:paraId="2135D786" w14:textId="25683EA4" w:rsidR="009A3C59" w:rsidRPr="002D61DD" w:rsidDel="002D61DD" w:rsidRDefault="009A3C59" w:rsidP="009A3C59">
      <w:pPr>
        <w:pStyle w:val="ListParagraph"/>
        <w:rPr>
          <w:del w:id="570" w:author="Richard Haynes" w:date="2022-05-16T08:24:00Z"/>
          <w:sz w:val="12"/>
          <w:szCs w:val="12"/>
        </w:rPr>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684BBD35" w14:textId="77777777" w:rsidR="005127B3" w:rsidRPr="002D61DD" w:rsidDel="002D61DD" w:rsidRDefault="005127B3" w:rsidP="00FC3735">
      <w:pPr>
        <w:rPr>
          <w:del w:id="571" w:author="Richard Haynes" w:date="2022-05-16T08:23:00Z"/>
          <w:sz w:val="12"/>
          <w:szCs w:val="12"/>
        </w:rPr>
      </w:pPr>
    </w:p>
    <w:p w14:paraId="7DDC72B3" w14:textId="690BE920" w:rsidR="005127B3" w:rsidRPr="002D61DD" w:rsidDel="002D61DD" w:rsidRDefault="005127B3" w:rsidP="00FC3735">
      <w:pPr>
        <w:rPr>
          <w:del w:id="572" w:author="Richard Haynes" w:date="2022-05-16T08:24:00Z"/>
          <w:sz w:val="12"/>
          <w:szCs w:val="12"/>
        </w:rPr>
      </w:pPr>
    </w:p>
    <w:p w14:paraId="6D9F4615" w14:textId="5542C716"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18"/>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lastRenderedPageBreak/>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RDefault="00456322" w:rsidP="00456322"/>
    <w:p w14:paraId="565D563B" w14:textId="7C25D0B3" w:rsidR="00456322" w:rsidRDefault="00456322" w:rsidP="00456322">
      <w:pPr>
        <w:autoSpaceDE/>
        <w:autoSpaceDN/>
        <w:adjustRightInd/>
        <w:contextualSpacing w:val="0"/>
        <w:rPr>
          <w:b/>
          <w:bCs w:val="0"/>
        </w:rPr>
      </w:pPr>
      <w:r>
        <w:rPr>
          <w:b/>
          <w:bCs w:val="0"/>
        </w:rPr>
        <w:t>Molnupiravir</w:t>
      </w:r>
    </w:p>
    <w:p w14:paraId="55C1E681" w14:textId="77777777" w:rsidR="00456322" w:rsidRPr="00456322" w:rsidRDefault="00456322" w:rsidP="00456322">
      <w:pPr>
        <w:autoSpaceDE/>
        <w:autoSpaceDN/>
        <w:adjustRightInd/>
        <w:contextualSpacing w:val="0"/>
        <w:rPr>
          <w:bCs w:val="0"/>
        </w:rPr>
      </w:pPr>
      <w:r>
        <w:rPr>
          <w:bCs w:val="0"/>
        </w:rPr>
        <w:t>Contraindications:</w:t>
      </w:r>
    </w:p>
    <w:p w14:paraId="0AB4D13C" w14:textId="506766EA" w:rsidR="00456322" w:rsidRDefault="00456322" w:rsidP="00456322">
      <w:pPr>
        <w:pStyle w:val="ListParagraph"/>
        <w:numPr>
          <w:ilvl w:val="0"/>
          <w:numId w:val="50"/>
        </w:numPr>
        <w:autoSpaceDE/>
        <w:autoSpaceDN/>
        <w:adjustRightInd/>
        <w:contextualSpacing w:val="0"/>
        <w:jc w:val="left"/>
      </w:pPr>
      <w:r>
        <w:t>Age &lt;18 years</w:t>
      </w:r>
    </w:p>
    <w:p w14:paraId="4FFAA035" w14:textId="014C7694" w:rsidR="003922D3" w:rsidRDefault="00456322" w:rsidP="00456322">
      <w:pPr>
        <w:pStyle w:val="ListParagraph"/>
        <w:numPr>
          <w:ilvl w:val="0"/>
          <w:numId w:val="50"/>
        </w:numPr>
        <w:autoSpaceDE/>
        <w:autoSpaceDN/>
        <w:adjustRightInd/>
        <w:contextualSpacing w:val="0"/>
        <w:jc w:val="left"/>
      </w:pPr>
      <w:r>
        <w:t>Pregnancy or breast-feeding</w:t>
      </w:r>
      <w:r w:rsidR="00906D4E">
        <w:t>. Women of child-bearing potential should be advised not to get pregnant while taking molnupiravir or for 4 days after completing the course</w:t>
      </w:r>
    </w:p>
    <w:p w14:paraId="01B4C2D6" w14:textId="62D7AF16" w:rsidR="00FF2D40" w:rsidRDefault="00FF2D40" w:rsidP="00456322">
      <w:pPr>
        <w:pStyle w:val="ListParagraph"/>
        <w:numPr>
          <w:ilvl w:val="0"/>
          <w:numId w:val="50"/>
        </w:numPr>
        <w:autoSpaceDE/>
        <w:autoSpaceDN/>
        <w:adjustRightInd/>
        <w:contextualSpacing w:val="0"/>
        <w:jc w:val="left"/>
      </w:pPr>
      <w:r>
        <w:t>Known hypersensitivity to molnupiravir or its excipients</w:t>
      </w:r>
    </w:p>
    <w:p w14:paraId="6BAA5FA6" w14:textId="0472EAB0" w:rsidR="009C5831" w:rsidRDefault="009C5831" w:rsidP="00456322">
      <w:pPr>
        <w:pStyle w:val="ListParagraph"/>
        <w:numPr>
          <w:ilvl w:val="0"/>
          <w:numId w:val="50"/>
        </w:numPr>
        <w:autoSpaceDE/>
        <w:autoSpaceDN/>
        <w:adjustRightInd/>
        <w:contextualSpacing w:val="0"/>
        <w:jc w:val="left"/>
      </w:pPr>
      <w:r>
        <w:t>Prior treatment with molnupiravir during the index illness</w:t>
      </w:r>
    </w:p>
    <w:p w14:paraId="28FE5459" w14:textId="25CF0A65" w:rsidR="00456322" w:rsidRDefault="00456322" w:rsidP="00456322">
      <w:r>
        <w:t>Cautions: no dose adjustment for kidney or liver function is required.</w:t>
      </w:r>
    </w:p>
    <w:p w14:paraId="12CE99F6" w14:textId="1A5003CE" w:rsidR="004C4524" w:rsidRDefault="004C4524" w:rsidP="00456322"/>
    <w:p w14:paraId="366DDD13" w14:textId="77777777" w:rsidR="00B66772" w:rsidRDefault="00B66772" w:rsidP="00B66772">
      <w:pPr>
        <w:rPr>
          <w:b/>
        </w:rPr>
      </w:pPr>
      <w:r>
        <w:rPr>
          <w:b/>
        </w:rPr>
        <w:t>Paxlovid</w:t>
      </w:r>
    </w:p>
    <w:p w14:paraId="2FC6EEDB" w14:textId="77777777" w:rsidR="00B66772" w:rsidRDefault="00B66772" w:rsidP="00B66772">
      <w:r>
        <w:t>Contraindications:</w:t>
      </w:r>
    </w:p>
    <w:p w14:paraId="7DC60FF0" w14:textId="77777777" w:rsidR="00B66772" w:rsidRDefault="00B66772" w:rsidP="00B66772">
      <w:pPr>
        <w:pStyle w:val="ListParagraph"/>
        <w:numPr>
          <w:ilvl w:val="0"/>
          <w:numId w:val="52"/>
        </w:numPr>
      </w:pPr>
      <w:r>
        <w:t>Age &lt;18 years</w:t>
      </w:r>
    </w:p>
    <w:p w14:paraId="325E55DC" w14:textId="77777777" w:rsidR="00B66772" w:rsidRDefault="00B66772" w:rsidP="00B66772">
      <w:pPr>
        <w:pStyle w:val="ListParagraph"/>
        <w:numPr>
          <w:ilvl w:val="0"/>
          <w:numId w:val="52"/>
        </w:numPr>
      </w:pPr>
      <w:r>
        <w:t>Severe hepatic impairment (Child-Pugh class C)</w:t>
      </w:r>
    </w:p>
    <w:p w14:paraId="6810B382" w14:textId="77777777" w:rsidR="00B66772" w:rsidRDefault="00B66772" w:rsidP="00B66772">
      <w:pPr>
        <w:pStyle w:val="ListParagraph"/>
        <w:numPr>
          <w:ilvl w:val="0"/>
          <w:numId w:val="52"/>
        </w:numPr>
      </w:pPr>
      <w:r>
        <w:t>Severe renal impairment (eGFR &lt;30 mL/min/1.73m</w:t>
      </w:r>
      <w:r w:rsidRPr="00D20A63">
        <w:rPr>
          <w:vertAlign w:val="superscript"/>
        </w:rPr>
        <w:t>2</w:t>
      </w:r>
      <w:r>
        <w:t>)</w:t>
      </w:r>
    </w:p>
    <w:p w14:paraId="63C37337" w14:textId="77777777" w:rsidR="00B66772" w:rsidRDefault="00B66772" w:rsidP="00B66772">
      <w:pPr>
        <w:pStyle w:val="ListParagraph"/>
        <w:numPr>
          <w:ilvl w:val="0"/>
          <w:numId w:val="52"/>
        </w:numPr>
      </w:pPr>
      <w:r>
        <w:t>First trimester (i.e. first 12 weeks) of pregnancy</w:t>
      </w:r>
    </w:p>
    <w:p w14:paraId="5C2801E2" w14:textId="77777777" w:rsidR="00B66772" w:rsidRDefault="00B66772" w:rsidP="00B66772">
      <w:pPr>
        <w:pStyle w:val="ListParagraph"/>
        <w:numPr>
          <w:ilvl w:val="0"/>
          <w:numId w:val="52"/>
        </w:numPr>
      </w:pPr>
      <w:r>
        <w:t>Prior treatment with Paxlovid during the index illness</w:t>
      </w:r>
    </w:p>
    <w:p w14:paraId="05DD3371" w14:textId="77777777" w:rsidR="00B66772" w:rsidRDefault="00B66772" w:rsidP="00B66772">
      <w:pPr>
        <w:pStyle w:val="ListParagraph"/>
        <w:numPr>
          <w:ilvl w:val="0"/>
          <w:numId w:val="52"/>
        </w:numPr>
      </w:pPr>
      <w:r>
        <w:lastRenderedPageBreak/>
        <w:t xml:space="preserve">Known hypersensitivity to nirmatrelvir (PF-07321332) or ritonavir (including </w:t>
      </w:r>
      <w:r w:rsidRPr="00133EBE">
        <w:t>hereditary problems of galactose intolerance, total lactase deficiency or glucose-galactose malabsorption</w:t>
      </w:r>
      <w:r>
        <w:t>)</w:t>
      </w:r>
    </w:p>
    <w:p w14:paraId="120B1E97" w14:textId="51E5A7FB" w:rsidR="00B66772" w:rsidRDefault="00B66772" w:rsidP="00B66772">
      <w:pPr>
        <w:pStyle w:val="ListParagraph"/>
        <w:numPr>
          <w:ilvl w:val="0"/>
          <w:numId w:val="52"/>
        </w:numPr>
      </w:pPr>
      <w:r>
        <w:t xml:space="preserve">Concomitant therapy with drugs that are highly dependent on CYP3A for clearance and for which elevated plasma concentrations are associated with serious reactions. </w:t>
      </w:r>
    </w:p>
    <w:p w14:paraId="4FA14499" w14:textId="77777777" w:rsidR="00B66772" w:rsidRDefault="00B66772" w:rsidP="00B66772">
      <w:pPr>
        <w:pStyle w:val="ListParagraph"/>
        <w:numPr>
          <w:ilvl w:val="1"/>
          <w:numId w:val="52"/>
        </w:numPr>
        <w:tabs>
          <w:tab w:val="left" w:pos="4927"/>
        </w:tabs>
        <w:jc w:val="left"/>
      </w:pPr>
      <w:r>
        <w:t>α1-adrenoreceptor antagonist (afluzosin)</w:t>
      </w:r>
    </w:p>
    <w:p w14:paraId="78D16ED4" w14:textId="77777777" w:rsidR="00B66772" w:rsidRDefault="00B66772" w:rsidP="00B66772">
      <w:pPr>
        <w:pStyle w:val="ListParagraph"/>
        <w:numPr>
          <w:ilvl w:val="1"/>
          <w:numId w:val="52"/>
        </w:numPr>
        <w:tabs>
          <w:tab w:val="left" w:pos="4927"/>
        </w:tabs>
        <w:jc w:val="left"/>
      </w:pPr>
      <w:r>
        <w:t>Analgesics (pethidine, piroxicam, propoxyphene)</w:t>
      </w:r>
    </w:p>
    <w:p w14:paraId="1595C5A3" w14:textId="77777777" w:rsidR="00B66772" w:rsidRDefault="00B66772" w:rsidP="00B66772">
      <w:pPr>
        <w:pStyle w:val="ListParagraph"/>
        <w:numPr>
          <w:ilvl w:val="1"/>
          <w:numId w:val="52"/>
        </w:numPr>
        <w:tabs>
          <w:tab w:val="left" w:pos="4927"/>
        </w:tabs>
        <w:jc w:val="left"/>
      </w:pPr>
      <w:r>
        <w:t>Anti-anginal (ranolazine)</w:t>
      </w:r>
    </w:p>
    <w:p w14:paraId="2DCBB331" w14:textId="77777777" w:rsidR="00B66772" w:rsidRDefault="00B66772" w:rsidP="00B66772">
      <w:pPr>
        <w:pStyle w:val="ListParagraph"/>
        <w:numPr>
          <w:ilvl w:val="1"/>
          <w:numId w:val="52"/>
        </w:numPr>
        <w:tabs>
          <w:tab w:val="left" w:pos="4927"/>
        </w:tabs>
        <w:jc w:val="left"/>
      </w:pPr>
      <w:r>
        <w:t>Anti-arrhythmics (amiodarone, bepridil, dronaderone, encainide, flecainide, propafenone, quinidine)</w:t>
      </w:r>
    </w:p>
    <w:p w14:paraId="7AA62262" w14:textId="77777777" w:rsidR="00B66772" w:rsidRDefault="00B66772" w:rsidP="00B66772">
      <w:pPr>
        <w:pStyle w:val="ListParagraph"/>
        <w:numPr>
          <w:ilvl w:val="1"/>
          <w:numId w:val="52"/>
        </w:numPr>
        <w:tabs>
          <w:tab w:val="left" w:pos="4927"/>
        </w:tabs>
        <w:jc w:val="left"/>
      </w:pPr>
      <w:r>
        <w:t>Antibacterials (fusidic acid)</w:t>
      </w:r>
    </w:p>
    <w:p w14:paraId="528203A9" w14:textId="77777777" w:rsidR="00B66772" w:rsidRDefault="00B66772" w:rsidP="00B66772">
      <w:pPr>
        <w:pStyle w:val="ListParagraph"/>
        <w:numPr>
          <w:ilvl w:val="1"/>
          <w:numId w:val="52"/>
        </w:numPr>
        <w:tabs>
          <w:tab w:val="left" w:pos="4927"/>
        </w:tabs>
        <w:jc w:val="left"/>
      </w:pPr>
      <w:r>
        <w:t>Anticancer (neratinib, venetoclax)</w:t>
      </w:r>
    </w:p>
    <w:p w14:paraId="60D34030" w14:textId="77777777" w:rsidR="00B66772" w:rsidRDefault="00B66772" w:rsidP="00B66772">
      <w:pPr>
        <w:pStyle w:val="ListParagraph"/>
        <w:numPr>
          <w:ilvl w:val="1"/>
          <w:numId w:val="52"/>
        </w:numPr>
        <w:tabs>
          <w:tab w:val="left" w:pos="4927"/>
        </w:tabs>
        <w:jc w:val="left"/>
      </w:pPr>
      <w:r>
        <w:t>Anti-gout (colchicine)</w:t>
      </w:r>
    </w:p>
    <w:p w14:paraId="23524A74" w14:textId="77777777" w:rsidR="00B66772" w:rsidRDefault="00B66772" w:rsidP="00B66772">
      <w:pPr>
        <w:pStyle w:val="ListParagraph"/>
        <w:numPr>
          <w:ilvl w:val="1"/>
          <w:numId w:val="52"/>
        </w:numPr>
        <w:tabs>
          <w:tab w:val="left" w:pos="4927"/>
        </w:tabs>
        <w:jc w:val="left"/>
      </w:pPr>
      <w:r>
        <w:t>Antihistamine (astemizole, terfenadine)</w:t>
      </w:r>
    </w:p>
    <w:p w14:paraId="26FF15E4" w14:textId="77777777" w:rsidR="00B66772" w:rsidRDefault="00B66772" w:rsidP="00B66772">
      <w:pPr>
        <w:pStyle w:val="ListParagraph"/>
        <w:numPr>
          <w:ilvl w:val="1"/>
          <w:numId w:val="52"/>
        </w:numPr>
        <w:tabs>
          <w:tab w:val="left" w:pos="4927"/>
        </w:tabs>
        <w:jc w:val="left"/>
      </w:pPr>
      <w:r>
        <w:t>Antipsychotics (lurasidone, pimozide, clozapine, quietiapine)</w:t>
      </w:r>
    </w:p>
    <w:p w14:paraId="22F785D3" w14:textId="77777777" w:rsidR="00B66772" w:rsidRDefault="00B66772" w:rsidP="00B66772">
      <w:pPr>
        <w:pStyle w:val="ListParagraph"/>
        <w:numPr>
          <w:ilvl w:val="1"/>
          <w:numId w:val="52"/>
        </w:numPr>
        <w:tabs>
          <w:tab w:val="left" w:pos="4927"/>
        </w:tabs>
        <w:jc w:val="left"/>
      </w:pPr>
      <w:r>
        <w:t>Ergot derivatives (dihydroergotamine, ergonovine, ergotamine, methylergonovine)</w:t>
      </w:r>
    </w:p>
    <w:p w14:paraId="0CD5B9C3" w14:textId="77777777" w:rsidR="00B66772" w:rsidRDefault="00B66772" w:rsidP="00B66772">
      <w:pPr>
        <w:pStyle w:val="ListParagraph"/>
        <w:numPr>
          <w:ilvl w:val="1"/>
          <w:numId w:val="52"/>
        </w:numPr>
        <w:tabs>
          <w:tab w:val="left" w:pos="4927"/>
        </w:tabs>
        <w:jc w:val="left"/>
      </w:pPr>
      <w:r>
        <w:t>Gastrointestinal motility agent (cisapride)</w:t>
      </w:r>
    </w:p>
    <w:p w14:paraId="7E44139A" w14:textId="77777777" w:rsidR="00B66772" w:rsidRDefault="00B66772" w:rsidP="00B66772">
      <w:pPr>
        <w:pStyle w:val="ListParagraph"/>
        <w:numPr>
          <w:ilvl w:val="1"/>
          <w:numId w:val="52"/>
        </w:numPr>
        <w:tabs>
          <w:tab w:val="left" w:pos="4927"/>
        </w:tabs>
        <w:jc w:val="left"/>
      </w:pPr>
      <w:r>
        <w:t>Lipid modifying agents (lovastatin, simvastatin, lomitapide)</w:t>
      </w:r>
    </w:p>
    <w:p w14:paraId="14B0E9C4" w14:textId="77777777" w:rsidR="00B66772" w:rsidRDefault="00B66772" w:rsidP="00B66772">
      <w:pPr>
        <w:pStyle w:val="ListParagraph"/>
        <w:numPr>
          <w:ilvl w:val="1"/>
          <w:numId w:val="52"/>
        </w:numPr>
        <w:tabs>
          <w:tab w:val="left" w:pos="4927"/>
        </w:tabs>
        <w:jc w:val="left"/>
      </w:pPr>
      <w:r>
        <w:t>PDE5 inhibitors (avanafil, vardenafil, sildenafil)</w:t>
      </w:r>
    </w:p>
    <w:p w14:paraId="6204D08E" w14:textId="77777777" w:rsidR="00B66772" w:rsidRDefault="00B66772" w:rsidP="00B66772">
      <w:pPr>
        <w:pStyle w:val="ListParagraph"/>
        <w:numPr>
          <w:ilvl w:val="1"/>
          <w:numId w:val="52"/>
        </w:numPr>
        <w:tabs>
          <w:tab w:val="left" w:pos="4927"/>
        </w:tabs>
        <w:jc w:val="left"/>
      </w:pPr>
      <w:r>
        <w:t>Sedatives (clorazepate, diazepam, estazolam, flurazepam, triazolam, oral midazolam)</w:t>
      </w:r>
    </w:p>
    <w:p w14:paraId="6DC1B4F2" w14:textId="77777777" w:rsidR="00B66772" w:rsidRDefault="00B66772" w:rsidP="00B66772">
      <w:pPr>
        <w:pStyle w:val="ListParagraph"/>
        <w:numPr>
          <w:ilvl w:val="1"/>
          <w:numId w:val="52"/>
        </w:numPr>
        <w:tabs>
          <w:tab w:val="left" w:pos="4927"/>
        </w:tabs>
        <w:jc w:val="left"/>
      </w:pPr>
      <w:r w:rsidRPr="00372F6B">
        <w:t xml:space="preserve">High-dose </w:t>
      </w:r>
      <w:r>
        <w:t>dexamethasone</w:t>
      </w:r>
      <w:r w:rsidRPr="00372F6B">
        <w:t xml:space="preserve"> (</w:t>
      </w:r>
      <w:r>
        <w:t>&gt;6 mg base once daily</w:t>
      </w:r>
      <w:r w:rsidRPr="00372F6B">
        <w:t>)</w:t>
      </w:r>
    </w:p>
    <w:p w14:paraId="3B478E31" w14:textId="77777777" w:rsidR="00B66772" w:rsidRDefault="00B66772" w:rsidP="00B66772">
      <w:pPr>
        <w:pStyle w:val="ListParagraph"/>
        <w:numPr>
          <w:ilvl w:val="0"/>
          <w:numId w:val="52"/>
        </w:numPr>
        <w:tabs>
          <w:tab w:val="left" w:pos="4927"/>
        </w:tabs>
        <w:jc w:val="left"/>
      </w:pPr>
      <w:r>
        <w:t xml:space="preserve">Concomitant therapy with drugs that are potent CYP3A inducers (which may reduce plasma </w:t>
      </w:r>
      <w:r w:rsidRPr="00D20A63">
        <w:t>PF-07321332/ritonavir</w:t>
      </w:r>
      <w:r>
        <w:t xml:space="preserve"> concentrations):</w:t>
      </w:r>
    </w:p>
    <w:p w14:paraId="4326C564" w14:textId="77777777" w:rsidR="00B66772" w:rsidRDefault="00B66772" w:rsidP="00B66772">
      <w:pPr>
        <w:pStyle w:val="ListParagraph"/>
        <w:numPr>
          <w:ilvl w:val="1"/>
          <w:numId w:val="52"/>
        </w:numPr>
        <w:tabs>
          <w:tab w:val="left" w:pos="4927"/>
        </w:tabs>
        <w:jc w:val="left"/>
      </w:pPr>
      <w:r>
        <w:t>Anticancer (apalutamide)</w:t>
      </w:r>
    </w:p>
    <w:p w14:paraId="416F7421" w14:textId="77777777" w:rsidR="00B66772" w:rsidRDefault="00B66772" w:rsidP="00B66772">
      <w:pPr>
        <w:pStyle w:val="ListParagraph"/>
        <w:numPr>
          <w:ilvl w:val="1"/>
          <w:numId w:val="52"/>
        </w:numPr>
        <w:tabs>
          <w:tab w:val="left" w:pos="4927"/>
        </w:tabs>
        <w:jc w:val="left"/>
      </w:pPr>
      <w:r>
        <w:t>Anticonvulsants (carbamazepine, phenobarbital, phenytoin)</w:t>
      </w:r>
    </w:p>
    <w:p w14:paraId="6BC6F7EB" w14:textId="77777777" w:rsidR="00B66772" w:rsidRDefault="00B66772" w:rsidP="00B66772">
      <w:pPr>
        <w:pStyle w:val="ListParagraph"/>
        <w:numPr>
          <w:ilvl w:val="1"/>
          <w:numId w:val="52"/>
        </w:numPr>
        <w:tabs>
          <w:tab w:val="left" w:pos="4927"/>
        </w:tabs>
        <w:jc w:val="left"/>
      </w:pPr>
      <w:r>
        <w:t>Antimycobacterials (rifampicin)</w:t>
      </w:r>
    </w:p>
    <w:p w14:paraId="4B21DBB8" w14:textId="77777777" w:rsidR="00B66772" w:rsidRDefault="00B66772" w:rsidP="00B66772">
      <w:pPr>
        <w:pStyle w:val="ListParagraph"/>
        <w:numPr>
          <w:ilvl w:val="1"/>
          <w:numId w:val="52"/>
        </w:numPr>
        <w:tabs>
          <w:tab w:val="left" w:pos="4927"/>
        </w:tabs>
        <w:jc w:val="left"/>
      </w:pPr>
      <w:r>
        <w:t>Herbal products (St John’s Wort)</w:t>
      </w:r>
    </w:p>
    <w:p w14:paraId="6CF70AAA" w14:textId="77777777" w:rsidR="00B66772" w:rsidRPr="002D61DD" w:rsidRDefault="00B66772" w:rsidP="00B66772">
      <w:pPr>
        <w:rPr>
          <w:sz w:val="12"/>
          <w:szCs w:val="12"/>
        </w:rPr>
      </w:pPr>
    </w:p>
    <w:p w14:paraId="5C612061" w14:textId="77777777" w:rsidR="00B66772" w:rsidRDefault="00B66772" w:rsidP="00B66772">
      <w:pPr>
        <w:pStyle w:val="ListParagraph"/>
        <w:ind w:left="0"/>
      </w:pPr>
      <w:r>
        <w:t>Cautions:</w:t>
      </w:r>
    </w:p>
    <w:p w14:paraId="15241690" w14:textId="77777777" w:rsidR="00B66772" w:rsidRDefault="00B66772" w:rsidP="00B66772">
      <w:pPr>
        <w:pStyle w:val="ListParagraph"/>
        <w:numPr>
          <w:ilvl w:val="0"/>
          <w:numId w:val="53"/>
        </w:numPr>
      </w:pPr>
      <w:r>
        <w:t>Since ritonavir may decrease the efficacy of combined oral contraceptives, women using them should be advised to use effective alternative contraception or an additional barrier method until after one complete menstrual cycle after stopping.</w:t>
      </w:r>
    </w:p>
    <w:p w14:paraId="24824651" w14:textId="77777777" w:rsidR="00B66772" w:rsidRDefault="00B66772" w:rsidP="00B66772">
      <w:pPr>
        <w:pStyle w:val="ListParagraph"/>
        <w:numPr>
          <w:ilvl w:val="0"/>
          <w:numId w:val="53"/>
        </w:numPr>
      </w:pPr>
      <w:r>
        <w:t>The necessity of using other drugs metabolised by CYP3A (or which induce or inhibit CYP3A) should be reviewed.</w:t>
      </w:r>
      <w:r>
        <w:rPr>
          <w:rStyle w:val="FootnoteReference"/>
        </w:rPr>
        <w:footnoteReference w:id="19"/>
      </w:r>
      <w:r>
        <w:t xml:space="preserve"> </w:t>
      </w:r>
    </w:p>
    <w:p w14:paraId="34D04726" w14:textId="5F390E47" w:rsidR="00B66772" w:rsidDel="002D61DD" w:rsidRDefault="00B66772" w:rsidP="00B66772">
      <w:pPr>
        <w:pStyle w:val="ListParagraph"/>
        <w:numPr>
          <w:ilvl w:val="0"/>
          <w:numId w:val="53"/>
        </w:numPr>
        <w:rPr>
          <w:del w:id="573" w:author="Richard Haynes" w:date="2022-05-16T08:24:00Z"/>
        </w:rPr>
      </w:pPr>
    </w:p>
    <w:p w14:paraId="35465FB6" w14:textId="77777777" w:rsidR="00B66772" w:rsidRDefault="00B66772" w:rsidP="00B66772">
      <w:pPr>
        <w:pStyle w:val="ListParagraph"/>
        <w:numPr>
          <w:ilvl w:val="0"/>
          <w:numId w:val="53"/>
        </w:numPr>
      </w:pPr>
      <w:r>
        <w:t>Patients with moderate renal impairment (eGFR ≥30 &lt;60 mL/min/1.73m</w:t>
      </w:r>
      <w:r w:rsidRPr="0026009E">
        <w:rPr>
          <w:vertAlign w:val="superscript"/>
        </w:rPr>
        <w:t>2</w:t>
      </w:r>
      <w:r>
        <w:t xml:space="preserve">) should receive 150/100 mg twice daily (ie, one PF-07321332 tablet and one ritonavir tablet twice daily). Local pharmacists should remove one PF-07321332 tablet from each dose in the </w:t>
      </w:r>
      <w:r>
        <w:lastRenderedPageBreak/>
        <w:t xml:space="preserve">packet provided to the participant (see pharmacy manual at </w:t>
      </w:r>
      <w:r w:rsidRPr="00D232C9">
        <w:t xml:space="preserve">https://www.recoverytrial.net/for-site-staff/pharmacy </w:t>
      </w:r>
      <w:r>
        <w:t>for further detail).</w:t>
      </w:r>
    </w:p>
    <w:p w14:paraId="67D299F6" w14:textId="77777777" w:rsidR="00B66772" w:rsidRPr="002D61DD" w:rsidRDefault="00B66772" w:rsidP="00B66772">
      <w:pPr>
        <w:autoSpaceDE/>
        <w:autoSpaceDN/>
        <w:adjustRightInd/>
        <w:contextualSpacing w:val="0"/>
        <w:rPr>
          <w:b/>
          <w:bCs w:val="0"/>
          <w:sz w:val="12"/>
          <w:szCs w:val="12"/>
        </w:rPr>
      </w:pPr>
    </w:p>
    <w:p w14:paraId="236EC04D" w14:textId="2A7FF18B" w:rsidR="00030197" w:rsidRDefault="00B66772" w:rsidP="00B66772">
      <w:pPr>
        <w:autoSpaceDE/>
        <w:autoSpaceDN/>
        <w:adjustRightInd/>
        <w:contextualSpacing w:val="0"/>
        <w:rPr>
          <w:b/>
          <w:bCs w:val="0"/>
        </w:rPr>
      </w:pPr>
      <w:r>
        <w:t>Managing clinicians may consider if it is appropriate to temporarily withhold contraindicated concomitant medication while receiving Paxlovid or consider alternatives. The risks and benefits of doing so should be explained to the participant. Clear plans should be made about restarting such treatment and – if necessary – any checks that need to be made beforehand. These plans should be communicated to the participant and their general practitioner in the discharge summary.</w:t>
      </w:r>
    </w:p>
    <w:p w14:paraId="2C97305F" w14:textId="77777777" w:rsidR="005A3F60" w:rsidRDefault="005A3F60" w:rsidP="00052E11">
      <w:pPr>
        <w:autoSpaceDE/>
        <w:autoSpaceDN/>
        <w:adjustRightInd/>
        <w:contextualSpacing w:val="0"/>
        <w:rPr>
          <w:b/>
          <w:bCs w:val="0"/>
        </w:rPr>
      </w:pPr>
    </w:p>
    <w:p w14:paraId="1A707346" w14:textId="168FFADA" w:rsidR="00052E11" w:rsidRDefault="00052E11" w:rsidP="00052E11">
      <w:pPr>
        <w:autoSpaceDE/>
        <w:autoSpaceDN/>
        <w:adjustRightInd/>
        <w:contextualSpacing w:val="0"/>
        <w:rPr>
          <w:b/>
          <w:bCs w:val="0"/>
        </w:rPr>
      </w:pPr>
      <w:r w:rsidRPr="009B53F7">
        <w:rPr>
          <w:b/>
          <w:bCs w:val="0"/>
        </w:rPr>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574" w:name="_Toc38099280"/>
      <w:bookmarkStart w:id="575" w:name="_Ref50472190"/>
      <w:bookmarkStart w:id="576" w:name="_Ref53515449"/>
      <w:bookmarkStart w:id="577" w:name="_Toc44674877"/>
      <w:bookmarkStart w:id="578" w:name="_Toc97376117"/>
      <w:bookmarkStart w:id="579" w:name="_Toc37107326"/>
      <w:r w:rsidRPr="00633320">
        <w:lastRenderedPageBreak/>
        <w:t xml:space="preserve">Appendix </w:t>
      </w:r>
      <w:r w:rsidR="004D7874" w:rsidRPr="00633320">
        <w:t>3</w:t>
      </w:r>
      <w:r w:rsidR="00DB6908" w:rsidRPr="00633320">
        <w:t>: Paediatric dosing information</w:t>
      </w:r>
      <w:bookmarkEnd w:id="574"/>
      <w:bookmarkEnd w:id="575"/>
      <w:bookmarkEnd w:id="576"/>
      <w:bookmarkEnd w:id="577"/>
      <w:bookmarkEnd w:id="578"/>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580"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1F4CF3B0" w14:textId="77777777" w:rsidR="00BF158F" w:rsidRDefault="00BF158F">
      <w:pPr>
        <w:autoSpaceDE/>
        <w:autoSpaceDN/>
        <w:adjustRightInd/>
        <w:contextualSpacing w:val="0"/>
        <w:jc w:val="left"/>
        <w:rPr>
          <w:b/>
          <w:color w:val="auto"/>
        </w:rPr>
      </w:pPr>
      <w:bookmarkStart w:id="581" w:name="_Toc44674878"/>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3D71CFF3" w14:textId="3C20E23D" w:rsidR="00CF37F5" w:rsidRDefault="00CF37F5" w:rsidP="00CF37F5">
      <w:pPr>
        <w:autoSpaceDE/>
        <w:autoSpaceDN/>
        <w:adjustRightInd/>
        <w:contextualSpacing w:val="0"/>
        <w:jc w:val="left"/>
      </w:pPr>
      <w:r w:rsidRPr="00A02606">
        <w:rPr>
          <w:sz w:val="20"/>
          <w:szCs w:val="20"/>
          <w:vertAlign w:val="superscript"/>
        </w:rPr>
        <w:t xml:space="preserve">b </w:t>
      </w:r>
      <w:r w:rsidRPr="00A02606">
        <w:rPr>
          <w:sz w:val="20"/>
          <w:szCs w:val="20"/>
        </w:rPr>
        <w:t>10 days if immunocompromised</w:t>
      </w: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582" w:name="_Toc97376118"/>
      <w:r w:rsidRPr="00633320">
        <w:t xml:space="preserve">Appendix </w:t>
      </w:r>
      <w:r w:rsidR="007632CA">
        <w:t>4</w:t>
      </w:r>
      <w:r w:rsidRPr="00633320">
        <w:t xml:space="preserve">: </w:t>
      </w:r>
      <w:r>
        <w:t>Use of IMPs in pregnant and breastfeeding women</w:t>
      </w:r>
      <w:bookmarkEnd w:id="582"/>
    </w:p>
    <w:p w14:paraId="584A3C42" w14:textId="3B2DB5FA" w:rsidR="00BE4757" w:rsidRPr="00633320" w:rsidRDefault="00BE4757" w:rsidP="00BE4757">
      <w:r w:rsidRPr="00633320">
        <w:t xml:space="preserve">All trial drugs (except </w:t>
      </w:r>
      <w:r w:rsidR="000C0005">
        <w:t>empagliflozin</w:t>
      </w:r>
      <w:r w:rsidR="005A3F60">
        <w:t>, sotrovimab, molnupiravir, Paxlovid</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r w:rsidR="005A3F60">
        <w:t xml:space="preserve"> </w:t>
      </w:r>
      <w:r w:rsidR="005E6356">
        <w:t>The potential inclusion of any pregnant women should be discussed with a consultant obstetrician (or obstetric physician) and a</w:t>
      </w:r>
      <w:r w:rsidR="005A3F60">
        <w:t>ll consent discussions should be documented in the medical records.</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2B52A4AE"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DC738F"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 </w:instrText>
        </w:r>
        <w:r w:rsidR="00DC738F">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55-57</w:t>
        </w:r>
        <w:r w:rsidR="00DC738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lastRenderedPageBreak/>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2D213DEB" w:rsidR="00456322" w:rsidRDefault="00456322" w:rsidP="003C491C">
      <w:pPr>
        <w:autoSpaceDE/>
        <w:autoSpaceDN/>
        <w:adjustRightInd/>
        <w:contextualSpacing w:val="0"/>
        <w:rPr>
          <w:bCs w:val="0"/>
        </w:rPr>
      </w:pPr>
    </w:p>
    <w:p w14:paraId="19CB7594" w14:textId="0D98A97F" w:rsidR="00145CC9" w:rsidRDefault="00145CC9" w:rsidP="003C491C">
      <w:pPr>
        <w:autoSpaceDE/>
        <w:autoSpaceDN/>
        <w:adjustRightInd/>
        <w:contextualSpacing w:val="0"/>
        <w:rPr>
          <w:b/>
        </w:rPr>
      </w:pPr>
      <w:r>
        <w:rPr>
          <w:b/>
        </w:rPr>
        <w:t>Molnupiravir</w:t>
      </w:r>
    </w:p>
    <w:p w14:paraId="2D6A634B" w14:textId="027065AF" w:rsidR="00145CC9" w:rsidRDefault="00145CC9" w:rsidP="003C491C">
      <w:pPr>
        <w:autoSpaceDE/>
        <w:autoSpaceDN/>
        <w:adjustRightInd/>
        <w:contextualSpacing w:val="0"/>
        <w:rPr>
          <w:shd w:val="clear" w:color="auto" w:fill="FFFFFF"/>
        </w:rPr>
      </w:pPr>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p>
    <w:p w14:paraId="6F5123BB" w14:textId="6EEB2E0C" w:rsidR="00145CC9" w:rsidRDefault="00145CC9" w:rsidP="003C491C">
      <w:pPr>
        <w:autoSpaceDE/>
        <w:autoSpaceDN/>
        <w:adjustRightInd/>
        <w:contextualSpacing w:val="0"/>
        <w:rPr>
          <w:bCs w:val="0"/>
        </w:rPr>
      </w:pPr>
    </w:p>
    <w:p w14:paraId="702F5675" w14:textId="77777777" w:rsidR="00B66772" w:rsidRDefault="00B66772" w:rsidP="00B66772">
      <w:pPr>
        <w:autoSpaceDE/>
        <w:autoSpaceDN/>
        <w:adjustRightInd/>
        <w:contextualSpacing w:val="0"/>
        <w:rPr>
          <w:b/>
        </w:rPr>
      </w:pPr>
      <w:r>
        <w:rPr>
          <w:b/>
        </w:rPr>
        <w:t>Paxlovid</w:t>
      </w:r>
    </w:p>
    <w:p w14:paraId="6314ADC1" w14:textId="77777777" w:rsidR="00B66772" w:rsidRDefault="00B66772" w:rsidP="00B66772">
      <w:pPr>
        <w:autoSpaceDE/>
        <w:autoSpaceDN/>
        <w:adjustRightInd/>
        <w:contextualSpacing w:val="0"/>
        <w:rPr>
          <w:shd w:val="clear" w:color="auto" w:fill="FFFFFF"/>
        </w:rPr>
      </w:pPr>
      <w:r w:rsidRPr="00AA3E36">
        <w:rPr>
          <w:shd w:val="clear" w:color="auto" w:fill="FFFFFF"/>
        </w:rPr>
        <w:t>Preclinical animal reproductive toxicity studies have not</w:t>
      </w:r>
      <w:r>
        <w:rPr>
          <w:shd w:val="clear" w:color="auto" w:fill="FFFFFF"/>
        </w:rPr>
        <w:t xml:space="preserve"> </w:t>
      </w:r>
      <w:r w:rsidRPr="00AA3E36">
        <w:rPr>
          <w:shd w:val="clear" w:color="auto" w:fill="FFFFFF"/>
        </w:rPr>
        <w:t>identified adverse effects on fetal morphology or embryo-fetal viability in rat or rabbit models with</w:t>
      </w:r>
      <w:r>
        <w:rPr>
          <w:shd w:val="clear" w:color="auto" w:fill="FFFFFF"/>
        </w:rPr>
        <w:t xml:space="preserve"> </w:t>
      </w:r>
      <w:r w:rsidRPr="00AA3E36">
        <w:rPr>
          <w:shd w:val="clear" w:color="auto" w:fill="FFFFFF"/>
        </w:rPr>
        <w:t>doses of nirmatrelvir up to 12 times the human dose (equivalence based on predicted AUC</w:t>
      </w:r>
      <w:r>
        <w:rPr>
          <w:shd w:val="clear" w:color="auto" w:fill="FFFFFF"/>
        </w:rPr>
        <w:t xml:space="preserve"> </w:t>
      </w:r>
      <w:r w:rsidRPr="00AA3E36">
        <w:rPr>
          <w:shd w:val="clear" w:color="auto" w:fill="FFFFFF"/>
        </w:rPr>
        <w:t>concentrations).</w:t>
      </w:r>
      <w:r>
        <w:rPr>
          <w:shd w:val="clear" w:color="auto" w:fill="FFFFFF"/>
        </w:rPr>
        <w:t xml:space="preserve"> </w:t>
      </w:r>
      <w:r w:rsidRPr="00AA3E36">
        <w:rPr>
          <w:shd w:val="clear" w:color="auto" w:fill="FFFFFF"/>
        </w:rPr>
        <w:t>The offspring of pregnant rabbits administered 24 times the equivalent human</w:t>
      </w:r>
      <w:r>
        <w:rPr>
          <w:shd w:val="clear" w:color="auto" w:fill="FFFFFF"/>
        </w:rPr>
        <w:t xml:space="preserve"> </w:t>
      </w:r>
      <w:r w:rsidRPr="00AA3E36">
        <w:rPr>
          <w:shd w:val="clear" w:color="auto" w:fill="FFFFFF"/>
        </w:rPr>
        <w:t>dose, lower fetal body weights were observed but evidence of maternal toxicity was described</w:t>
      </w:r>
      <w:r>
        <w:rPr>
          <w:shd w:val="clear" w:color="auto" w:fill="FFFFFF"/>
        </w:rPr>
        <w:t xml:space="preserve"> </w:t>
      </w:r>
      <w:r w:rsidRPr="00AA3E36">
        <w:rPr>
          <w:shd w:val="clear" w:color="auto" w:fill="FFFFFF"/>
        </w:rPr>
        <w:t>(impact on weight gain/food consumption).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hyperlink w:anchor="_ENREF_56" w:tooltip="Pfizer, 2021 #3145" w:history="1"/>
      <w:r w:rsidRPr="00AA3E36">
        <w:rPr>
          <w:rFonts w:ascii="CIDFont+F3" w:hAnsi="CIDFont+F3" w:cs="CIDFont+F3"/>
          <w:bCs w:val="0"/>
          <w:color w:val="auto"/>
          <w:sz w:val="22"/>
          <w:szCs w:val="22"/>
        </w:rPr>
        <w:t xml:space="preserve"> </w:t>
      </w:r>
      <w:r w:rsidRPr="00AA3E36">
        <w:rPr>
          <w:shd w:val="clear" w:color="auto" w:fill="FFFFFF"/>
        </w:rPr>
        <w:t>There is a large amount of published evidence</w:t>
      </w:r>
      <w:r>
        <w:rPr>
          <w:shd w:val="clear" w:color="auto" w:fill="FFFFFF"/>
        </w:rPr>
        <w:t xml:space="preserve"> </w:t>
      </w:r>
      <w:r w:rsidRPr="00AA3E36">
        <w:rPr>
          <w:shd w:val="clear" w:color="auto" w:fill="FFFFFF"/>
        </w:rPr>
        <w:t>relating to the safety of ritonavir in human pregnancy, collected from antiretroviral and HIV/AIDS</w:t>
      </w:r>
      <w:r>
        <w:rPr>
          <w:shd w:val="clear" w:color="auto" w:fill="FFFFFF"/>
        </w:rPr>
        <w:t xml:space="preserve"> </w:t>
      </w:r>
      <w:r w:rsidRPr="00AA3E36">
        <w:rPr>
          <w:shd w:val="clear" w:color="auto" w:fill="FFFFFF"/>
        </w:rPr>
        <w:t>pregnancy registries. Overall, these data do not provide compelling evidence that ritonavir use in</w:t>
      </w:r>
      <w:r>
        <w:rPr>
          <w:shd w:val="clear" w:color="auto" w:fill="FFFFFF"/>
        </w:rPr>
        <w:t xml:space="preserve"> </w:t>
      </w:r>
      <w:r w:rsidRPr="00AA3E36">
        <w:rPr>
          <w:shd w:val="clear" w:color="auto" w:fill="FFFFFF"/>
        </w:rPr>
        <w:t>the first trimester is associated with an increased risk of malformation above the expected</w:t>
      </w:r>
      <w:r>
        <w:rPr>
          <w:shd w:val="clear" w:color="auto" w:fill="FFFFFF"/>
        </w:rPr>
        <w:t xml:space="preserve"> </w:t>
      </w:r>
      <w:r w:rsidRPr="00AA3E36">
        <w:rPr>
          <w:shd w:val="clear" w:color="auto" w:fill="FFFFFF"/>
        </w:rPr>
        <w:t>background rate of 2-3%.</w:t>
      </w:r>
      <w:r w:rsidRPr="00F22F4D">
        <w:rPr>
          <w:rFonts w:ascii="CIDFont+F3" w:hAnsi="CIDFont+F3" w:cs="CIDFont+F3"/>
          <w:bCs w:val="0"/>
          <w:color w:val="auto"/>
          <w:sz w:val="22"/>
          <w:szCs w:val="22"/>
        </w:rPr>
        <w:t xml:space="preserve"> </w:t>
      </w:r>
      <w:r w:rsidRPr="00F22F4D">
        <w:rPr>
          <w:bCs w:val="0"/>
          <w:color w:val="auto"/>
          <w:szCs w:val="22"/>
        </w:rPr>
        <w:t>As Paxlovid has not previous been given to pregnant women, women in the first trimester of pregnancy will be excluded from this comparison.</w:t>
      </w: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583" w:name="_Toc97376119"/>
      <w:r w:rsidRPr="00633320">
        <w:lastRenderedPageBreak/>
        <w:t xml:space="preserve">Appendix </w:t>
      </w:r>
      <w:r w:rsidR="00E67655">
        <w:t>5</w:t>
      </w:r>
      <w:r w:rsidRPr="00633320">
        <w:t>: Organisational Structure and Responsibilities</w:t>
      </w:r>
      <w:bookmarkEnd w:id="567"/>
      <w:bookmarkEnd w:id="568"/>
      <w:bookmarkEnd w:id="569"/>
      <w:bookmarkEnd w:id="579"/>
      <w:bookmarkEnd w:id="580"/>
      <w:bookmarkEnd w:id="581"/>
      <w:bookmarkEnd w:id="583"/>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lastRenderedPageBreak/>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584" w:name="_Toc266112760"/>
      <w:bookmarkStart w:id="585" w:name="_Toc267579323"/>
      <w:bookmarkStart w:id="586" w:name="_Toc268860992"/>
      <w:bookmarkEnd w:id="584"/>
      <w:bookmarkEnd w:id="585"/>
      <w:bookmarkEnd w:id="586"/>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506"/>
      <w:bookmarkEnd w:id="507"/>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587" w:name="_Toc44674880"/>
      <w:bookmarkStart w:id="588" w:name="_Toc97376120"/>
      <w:r w:rsidRPr="00633320">
        <w:lastRenderedPageBreak/>
        <w:t>REFERENCES</w:t>
      </w:r>
      <w:bookmarkEnd w:id="587"/>
      <w:bookmarkEnd w:id="588"/>
    </w:p>
    <w:p w14:paraId="3FA7EFE3" w14:textId="77777777" w:rsidR="00DC738F" w:rsidRPr="00DC738F" w:rsidRDefault="00A46DE7" w:rsidP="00DC738F">
      <w:pPr>
        <w:pStyle w:val="EndNoteBibliography"/>
        <w:spacing w:after="240"/>
      </w:pPr>
      <w:r w:rsidRPr="00633320">
        <w:fldChar w:fldCharType="begin"/>
      </w:r>
      <w:r w:rsidRPr="00633320">
        <w:instrText xml:space="preserve"> ADDIN EN.REFLIST </w:instrText>
      </w:r>
      <w:r w:rsidRPr="00633320">
        <w:fldChar w:fldCharType="separate"/>
      </w:r>
      <w:bookmarkStart w:id="589" w:name="_ENREF_1"/>
      <w:r w:rsidR="00DC738F" w:rsidRPr="00DC738F">
        <w:t>1.</w:t>
      </w:r>
      <w:r w:rsidR="00DC738F" w:rsidRPr="00DC738F">
        <w:tab/>
        <w:t>Zhu N, Zhang D, Wang W, et al. A Novel Coronavirus from Patients with Pneumonia in China, 2019. N Engl J Med 2020;382:727-33.</w:t>
      </w:r>
      <w:bookmarkEnd w:id="589"/>
    </w:p>
    <w:p w14:paraId="66D19921" w14:textId="77777777" w:rsidR="00DC738F" w:rsidRPr="00DC738F" w:rsidRDefault="00DC738F" w:rsidP="00DC738F">
      <w:pPr>
        <w:pStyle w:val="EndNoteBibliography"/>
        <w:spacing w:after="240"/>
      </w:pPr>
      <w:bookmarkStart w:id="590" w:name="_ENREF_2"/>
      <w:r w:rsidRPr="00DC738F">
        <w:t>2.</w:t>
      </w:r>
      <w:r w:rsidRPr="00DC738F">
        <w:tab/>
        <w:t>Shi R, Shan C, Duan X, et al. A human neutralizing antibody targets the receptor-binding site of SARS-CoV-2. Nature 2020;584:120-4.</w:t>
      </w:r>
      <w:bookmarkEnd w:id="590"/>
    </w:p>
    <w:p w14:paraId="35372C15" w14:textId="77777777" w:rsidR="00DC738F" w:rsidRPr="00DC738F" w:rsidRDefault="00DC738F" w:rsidP="00DC738F">
      <w:pPr>
        <w:pStyle w:val="EndNoteBibliography"/>
        <w:spacing w:after="240"/>
      </w:pPr>
      <w:bookmarkStart w:id="591" w:name="_ENREF_3"/>
      <w:r w:rsidRPr="00DC738F">
        <w:t>3.</w:t>
      </w:r>
      <w:r w:rsidRPr="00DC738F">
        <w:tab/>
        <w:t>Huang C, Wang Y, Li X, et al. Clinical features of patients infected with 2019 novel coronavirus in Wuhan, China. Lancet 2020;395:497-506.</w:t>
      </w:r>
      <w:bookmarkEnd w:id="591"/>
    </w:p>
    <w:p w14:paraId="6149A408" w14:textId="77777777" w:rsidR="00DC738F" w:rsidRPr="00DC738F" w:rsidRDefault="00DC738F" w:rsidP="00DC738F">
      <w:pPr>
        <w:pStyle w:val="EndNoteBibliography"/>
        <w:spacing w:after="240"/>
      </w:pPr>
      <w:bookmarkStart w:id="592" w:name="_ENREF_4"/>
      <w:r w:rsidRPr="00DC738F">
        <w:t>4.</w:t>
      </w:r>
      <w:r w:rsidRPr="00DC738F">
        <w:tab/>
        <w:t>Wang D, Hu B, Hu C, et al. Clinical Characteristics of 138 Hospitalized Patients With 2019 Novel Coronavirus-Infected Pneumonia in Wuhan, China. JAMA 2020.</w:t>
      </w:r>
      <w:bookmarkEnd w:id="592"/>
    </w:p>
    <w:p w14:paraId="255E499E" w14:textId="77777777" w:rsidR="00DC738F" w:rsidRPr="00DC738F" w:rsidRDefault="00DC738F" w:rsidP="00DC738F">
      <w:pPr>
        <w:pStyle w:val="EndNoteBibliography"/>
        <w:spacing w:after="240"/>
      </w:pPr>
      <w:bookmarkStart w:id="593" w:name="_ENREF_5"/>
      <w:r w:rsidRPr="00DC738F">
        <w:t>5.</w:t>
      </w:r>
      <w:r w:rsidRPr="00DC738F">
        <w:tab/>
        <w:t>Whittaker E, Bamford A, Kenny J, et al. Clinical Characteristics of 58 Children With a Pediatric Inflammatory Multisystem Syndrome Temporally Associated With SARS-CoV-2. JAMA 2020.</w:t>
      </w:r>
      <w:bookmarkEnd w:id="593"/>
    </w:p>
    <w:p w14:paraId="408AFB2D" w14:textId="77777777" w:rsidR="00DC738F" w:rsidRPr="00DC738F" w:rsidRDefault="00DC738F" w:rsidP="00DC738F">
      <w:pPr>
        <w:pStyle w:val="EndNoteBibliography"/>
        <w:spacing w:after="240"/>
      </w:pPr>
      <w:bookmarkStart w:id="594" w:name="_ENREF_6"/>
      <w:r w:rsidRPr="00DC738F">
        <w:t>6.</w:t>
      </w:r>
      <w:r w:rsidRPr="00DC738F">
        <w:tab/>
        <w:t>Zhou F, Yu T, Du R, et al. Clinical course and risk factors for mortality of adult inpatients with COVID-19 in Wuhan, China: a retrospective cohort study. Lancet 2020;395:1054-62.</w:t>
      </w:r>
      <w:bookmarkEnd w:id="594"/>
    </w:p>
    <w:p w14:paraId="21E3539F" w14:textId="77777777" w:rsidR="00DC738F" w:rsidRPr="00DC738F" w:rsidRDefault="00DC738F" w:rsidP="00DC738F">
      <w:pPr>
        <w:pStyle w:val="EndNoteBibliography"/>
        <w:spacing w:after="240"/>
      </w:pPr>
      <w:bookmarkStart w:id="595" w:name="_ENREF_7"/>
      <w:r w:rsidRPr="00DC738F">
        <w:t>7.</w:t>
      </w:r>
      <w:r w:rsidRPr="00DC738F">
        <w:tab/>
        <w:t>Moss JWE, Davidson C, Mattock R, Gibbons I, Mealing S, Carroll S. Quantifying the direct secondary health care cost of seasonal influenza in England. BMC public health 2020;20:1464.</w:t>
      </w:r>
      <w:bookmarkEnd w:id="595"/>
    </w:p>
    <w:p w14:paraId="44BFD6F0" w14:textId="77777777" w:rsidR="00DC738F" w:rsidRPr="00DC738F" w:rsidRDefault="00DC738F" w:rsidP="00DC738F">
      <w:pPr>
        <w:pStyle w:val="EndNoteBibliography"/>
        <w:spacing w:after="240"/>
      </w:pPr>
      <w:bookmarkStart w:id="596" w:name="_ENREF_8"/>
      <w:r w:rsidRPr="00DC738F">
        <w:t>8.</w:t>
      </w:r>
      <w:r w:rsidRPr="00DC738F">
        <w:tab/>
        <w:t>Holm S. A Simple Sequentially Rejective Multiple Test Procedure. Scandinavian Journal of Statistics 1979;6:65-70.</w:t>
      </w:r>
      <w:bookmarkEnd w:id="596"/>
    </w:p>
    <w:p w14:paraId="0B102F6C" w14:textId="77777777" w:rsidR="00DC738F" w:rsidRPr="00DC738F" w:rsidRDefault="00DC738F" w:rsidP="00DC738F">
      <w:pPr>
        <w:pStyle w:val="EndNoteBibliography"/>
        <w:spacing w:after="240"/>
      </w:pPr>
      <w:bookmarkStart w:id="597" w:name="_ENREF_9"/>
      <w:r w:rsidRPr="00DC738F">
        <w:t>9.</w:t>
      </w:r>
      <w:r w:rsidRPr="00DC738F">
        <w:tab/>
        <w:t>Venet D, Doffagne E, Burzykowski T, et al. A statistical approach to central monitoring of data quality in clinical trials. Clin Trials 2012;9:705-13.</w:t>
      </w:r>
      <w:bookmarkEnd w:id="597"/>
    </w:p>
    <w:p w14:paraId="23EECD1C" w14:textId="7A9E1E84" w:rsidR="00DC738F" w:rsidRPr="00DC738F" w:rsidRDefault="00DC738F" w:rsidP="00DC738F">
      <w:pPr>
        <w:pStyle w:val="EndNoteBibliography"/>
        <w:spacing w:after="240"/>
      </w:pPr>
      <w:bookmarkStart w:id="598" w:name="_ENREF_10"/>
      <w:r w:rsidRPr="00DC738F">
        <w:t>10.</w:t>
      </w:r>
      <w:r w:rsidRPr="00DC738F">
        <w:tab/>
        <w:t xml:space="preserve">Oversight of Clinical Investigations--A Risk-Based Approach to Monitoring. 2013. (Accessed 18 August 2017, at </w:t>
      </w:r>
      <w:hyperlink r:id="rId18" w:history="1">
        <w:r w:rsidRPr="00DC738F">
          <w:rPr>
            <w:rStyle w:val="Hyperlink"/>
            <w:rFonts w:cs="Arial"/>
          </w:rPr>
          <w:t>https://www.fda.gov/downloads/Drugs/GuidanceComplianceRegulatoryInformation/Guidances/UCM269919.pdf</w:t>
        </w:r>
      </w:hyperlink>
      <w:r w:rsidRPr="00DC738F">
        <w:t>.)</w:t>
      </w:r>
      <w:bookmarkEnd w:id="598"/>
    </w:p>
    <w:p w14:paraId="17ED9E59" w14:textId="77777777" w:rsidR="00DC738F" w:rsidRPr="00DC738F" w:rsidRDefault="00DC738F" w:rsidP="00DC738F">
      <w:pPr>
        <w:pStyle w:val="EndNoteBibliography"/>
        <w:spacing w:after="240"/>
      </w:pPr>
      <w:bookmarkStart w:id="599" w:name="_ENREF_11"/>
      <w:r w:rsidRPr="00DC738F">
        <w:t>11.</w:t>
      </w:r>
      <w:r w:rsidRPr="00DC738F">
        <w:tab/>
        <w:t>Lau SKP, Lau CCY, Chan KH, et al. Delayed induction of proinflammatory cytokines and suppression of innate antiviral response by the novel Middle East respiratory syndrome coronavirus: implications for pathogenesis and treatment. J Gen Virol 2013;94:2679-90.</w:t>
      </w:r>
      <w:bookmarkEnd w:id="599"/>
    </w:p>
    <w:p w14:paraId="6BC65781" w14:textId="77777777" w:rsidR="00DC738F" w:rsidRPr="00DC738F" w:rsidRDefault="00DC738F" w:rsidP="00DC738F">
      <w:pPr>
        <w:pStyle w:val="EndNoteBibliography"/>
        <w:spacing w:after="240"/>
      </w:pPr>
      <w:bookmarkStart w:id="600" w:name="_ENREF_12"/>
      <w:r w:rsidRPr="00DC738F">
        <w:t>12.</w:t>
      </w:r>
      <w:r w:rsidRPr="00DC738F">
        <w:tab/>
        <w:t>de Jong MD, Simmons CP, Thanh TT, et al. Fatal outcome of human influenza A (H5N1) is associated with high viral load and hypercytokinemia. Nat Med 2006;12:1203-7.</w:t>
      </w:r>
      <w:bookmarkEnd w:id="600"/>
    </w:p>
    <w:p w14:paraId="7C2635F5" w14:textId="77777777" w:rsidR="00DC738F" w:rsidRPr="00DC738F" w:rsidRDefault="00DC738F" w:rsidP="00DC738F">
      <w:pPr>
        <w:pStyle w:val="EndNoteBibliography"/>
        <w:spacing w:after="240"/>
      </w:pPr>
      <w:bookmarkStart w:id="601" w:name="_ENREF_13"/>
      <w:r w:rsidRPr="00DC738F">
        <w:t>13.</w:t>
      </w:r>
      <w:r w:rsidRPr="00DC738F">
        <w:tab/>
        <w:t>Liu Q, Zhou YH, Yang ZQ. The cytokine storm of severe influenza and development of immunomodulatory therapy. Cell Mol Immunol 2016;13:3-10.</w:t>
      </w:r>
      <w:bookmarkEnd w:id="601"/>
    </w:p>
    <w:p w14:paraId="4BAFDCB5" w14:textId="77777777" w:rsidR="00DC738F" w:rsidRPr="00DC738F" w:rsidRDefault="00DC738F" w:rsidP="00DC738F">
      <w:pPr>
        <w:pStyle w:val="EndNoteBibliography"/>
        <w:spacing w:after="240"/>
      </w:pPr>
      <w:bookmarkStart w:id="602" w:name="_ENREF_14"/>
      <w:r w:rsidRPr="00DC738F">
        <w:t>14.</w:t>
      </w:r>
      <w:r w:rsidRPr="00DC738F">
        <w:tab/>
        <w:t>Short KR, Veeris R, Leijten LM, et al. Proinflammatory Cytokine Responses in Extra-Respiratory Tissues During Severe Influenza. J Infect Dis 2017;216:829-33.</w:t>
      </w:r>
      <w:bookmarkEnd w:id="602"/>
    </w:p>
    <w:p w14:paraId="4D89509D" w14:textId="77777777" w:rsidR="00DC738F" w:rsidRPr="00DC738F" w:rsidRDefault="00DC738F" w:rsidP="00DC738F">
      <w:pPr>
        <w:pStyle w:val="EndNoteBibliography"/>
        <w:spacing w:after="240"/>
      </w:pPr>
      <w:bookmarkStart w:id="603" w:name="_ENREF_15"/>
      <w:r w:rsidRPr="00DC738F">
        <w:t>15.</w:t>
      </w:r>
      <w:r w:rsidRPr="00DC738F">
        <w:tab/>
        <w:t>Xu Z, Shi L, Wang Y, et al. Pathological findings of COVID-19 associated with acute respiratory distress syndrome. Lancet Respir Med 2020;8:420-2.</w:t>
      </w:r>
      <w:bookmarkEnd w:id="603"/>
    </w:p>
    <w:p w14:paraId="0716289C" w14:textId="77777777" w:rsidR="00DC738F" w:rsidRPr="00DC738F" w:rsidRDefault="00DC738F" w:rsidP="00DC738F">
      <w:pPr>
        <w:pStyle w:val="EndNoteBibliography"/>
        <w:spacing w:after="240"/>
      </w:pPr>
      <w:bookmarkStart w:id="604" w:name="_ENREF_16"/>
      <w:r w:rsidRPr="00DC738F">
        <w:t>16.</w:t>
      </w:r>
      <w:r w:rsidRPr="00DC738F">
        <w:tab/>
        <w:t>RECOVERY Collaborative Group, Horby P, Lim WS, et al. Dexamethasone in Hospitalized Patients with Covid-19. N Engl J Med 2021;384:693-704.</w:t>
      </w:r>
      <w:bookmarkEnd w:id="604"/>
    </w:p>
    <w:p w14:paraId="4647CAF3" w14:textId="77777777" w:rsidR="00DC738F" w:rsidRPr="00DC738F" w:rsidRDefault="00DC738F" w:rsidP="00DC738F">
      <w:pPr>
        <w:pStyle w:val="EndNoteBibliography"/>
        <w:spacing w:after="240"/>
      </w:pPr>
      <w:bookmarkStart w:id="605" w:name="_ENREF_17"/>
      <w:r w:rsidRPr="00DC738F">
        <w:t>17.</w:t>
      </w:r>
      <w:r w:rsidRPr="00DC738F">
        <w:tab/>
        <w:t>W. H. O. Rapid Evidence Appraisal for COVID-19 Therapies Working Group, Sterne JAC, Murthy S, et al. Association Between Administration of Systemic Corticosteroids and Mortality Among Critically Ill Patients With COVID-19: A Meta-analysis. JAMA 2020;324:1330-41.</w:t>
      </w:r>
      <w:bookmarkEnd w:id="605"/>
    </w:p>
    <w:p w14:paraId="5110FA10" w14:textId="77777777" w:rsidR="00DC738F" w:rsidRPr="00DC738F" w:rsidRDefault="00DC738F" w:rsidP="00DC738F">
      <w:pPr>
        <w:pStyle w:val="EndNoteBibliography"/>
        <w:spacing w:after="240"/>
      </w:pPr>
      <w:bookmarkStart w:id="606" w:name="_ENREF_18"/>
      <w:r w:rsidRPr="00DC738F">
        <w:t>18.</w:t>
      </w:r>
      <w:r w:rsidRPr="00DC738F">
        <w:tab/>
        <w:t>Lansbury LE, Rodrigo C, Leonardi-Bee J, Nguyen-Van-Tam J, Shen Lim W. Corticosteroids as Adjunctive Therapy in the Treatment of Influenza: An Updated Cochrane Systematic Review and Meta-analysis. Crit Care Med 2020;48:e98-e106.</w:t>
      </w:r>
      <w:bookmarkEnd w:id="606"/>
    </w:p>
    <w:p w14:paraId="69AAB16C" w14:textId="77777777" w:rsidR="00DC738F" w:rsidRPr="00DC738F" w:rsidRDefault="00DC738F" w:rsidP="00DC738F">
      <w:pPr>
        <w:pStyle w:val="EndNoteBibliography"/>
        <w:spacing w:after="240"/>
      </w:pPr>
      <w:bookmarkStart w:id="607" w:name="_ENREF_19"/>
      <w:r w:rsidRPr="00DC738F">
        <w:t>19.</w:t>
      </w:r>
      <w:r w:rsidRPr="00DC738F">
        <w:tab/>
        <w:t>Hui DS, Lee N, Chan PK, Beigel JH. The role of adjuvant immunomodulatory agents for treatment of severe influenza. Antiviral Res 2018;150:202-16.</w:t>
      </w:r>
      <w:bookmarkEnd w:id="607"/>
    </w:p>
    <w:p w14:paraId="37D477DD" w14:textId="77777777" w:rsidR="00DC738F" w:rsidRPr="00DC738F" w:rsidRDefault="00DC738F" w:rsidP="00DC738F">
      <w:pPr>
        <w:pStyle w:val="EndNoteBibliography"/>
        <w:spacing w:after="240"/>
      </w:pPr>
      <w:bookmarkStart w:id="608" w:name="_ENREF_20"/>
      <w:r w:rsidRPr="00DC738F">
        <w:t>20.</w:t>
      </w:r>
      <w:r w:rsidRPr="00DC738F">
        <w:tab/>
        <w:t>Rochwerg B, Oczkowski SJ, Siemieniuk RAC, et al. Corticosteroids in Sepsis: An Updated Systematic Review and Meta-Analysis. Crit Care Med 2018;46:1411-20.</w:t>
      </w:r>
      <w:bookmarkEnd w:id="608"/>
    </w:p>
    <w:p w14:paraId="39602F57" w14:textId="77777777" w:rsidR="00DC738F" w:rsidRPr="00DC738F" w:rsidRDefault="00DC738F" w:rsidP="00DC738F">
      <w:pPr>
        <w:pStyle w:val="EndNoteBibliography"/>
        <w:spacing w:after="240"/>
      </w:pPr>
      <w:bookmarkStart w:id="609" w:name="_ENREF_21"/>
      <w:r w:rsidRPr="00DC738F">
        <w:t>21.</w:t>
      </w:r>
      <w:r w:rsidRPr="00DC738F">
        <w:tab/>
        <w:t>Villar J, Ferrando C, Martinez D, et al. Dexamethasone treatment for the acute respiratory distress syndrome: a multicentre, randomised controlled trial. Lancet Respir Med 2020;8:267-76.</w:t>
      </w:r>
      <w:bookmarkEnd w:id="609"/>
    </w:p>
    <w:p w14:paraId="7209E87A" w14:textId="77777777" w:rsidR="00DC738F" w:rsidRPr="00DC738F" w:rsidRDefault="00DC738F" w:rsidP="00DC738F">
      <w:pPr>
        <w:pStyle w:val="EndNoteBibliography"/>
        <w:spacing w:after="240"/>
      </w:pPr>
      <w:bookmarkStart w:id="610" w:name="_ENREF_22"/>
      <w:r w:rsidRPr="00DC738F">
        <w:lastRenderedPageBreak/>
        <w:t>22.</w:t>
      </w:r>
      <w:r w:rsidRPr="00DC738F">
        <w:tab/>
        <w:t>Glimaker M, Brink M, Naucler P, Sjolin J. Betamethasone and dexamethasone in adult community-acquired bacterial meningitis: a quality registry study from 1995 to 2014. Clin Microbiol Infect 2016;22:814 e1- e7.</w:t>
      </w:r>
      <w:bookmarkEnd w:id="610"/>
    </w:p>
    <w:p w14:paraId="0D512A04" w14:textId="77777777" w:rsidR="00DC738F" w:rsidRPr="00DC738F" w:rsidRDefault="00DC738F" w:rsidP="00DC738F">
      <w:pPr>
        <w:pStyle w:val="EndNoteBibliography"/>
        <w:spacing w:after="240"/>
      </w:pPr>
      <w:bookmarkStart w:id="611" w:name="_ENREF_23"/>
      <w:r w:rsidRPr="00DC738F">
        <w:t>23.</w:t>
      </w:r>
      <w:r w:rsidRPr="00DC738F">
        <w:tab/>
        <w:t>Thwaites GE, Nguyen DB, Nguyen HD, et al. Dexamethasone for the treatment of tuberculous meningitis in adolescents and adults. N Engl J Med 2004;351:1741-51.</w:t>
      </w:r>
      <w:bookmarkEnd w:id="611"/>
    </w:p>
    <w:p w14:paraId="49AE85FC" w14:textId="77777777" w:rsidR="00DC738F" w:rsidRPr="00DC738F" w:rsidRDefault="00DC738F" w:rsidP="00DC738F">
      <w:pPr>
        <w:pStyle w:val="EndNoteBibliography"/>
        <w:spacing w:after="240"/>
      </w:pPr>
      <w:bookmarkStart w:id="612" w:name="_ENREF_24"/>
      <w:r w:rsidRPr="00DC738F">
        <w:t>24.</w:t>
      </w:r>
      <w:r w:rsidRPr="00DC738F">
        <w:tab/>
        <w:t>Sadra V, Khabbazi A, Kolahi S, Hajialiloo M, Ghojazadeh M. Randomized double-blind study of the effect of dexamethasone and methylprednisolone pulse in the control of rheumatoid arthritis flare-up: a preliminary study. Int J Rheum Dis 2014;17:389-93.</w:t>
      </w:r>
      <w:bookmarkEnd w:id="612"/>
    </w:p>
    <w:p w14:paraId="0F36969E" w14:textId="77777777" w:rsidR="00DC738F" w:rsidRPr="00DC738F" w:rsidRDefault="00DC738F" w:rsidP="00DC738F">
      <w:pPr>
        <w:pStyle w:val="EndNoteBibliography"/>
        <w:spacing w:after="240"/>
      </w:pPr>
      <w:bookmarkStart w:id="613" w:name="_ENREF_25"/>
      <w:r w:rsidRPr="00DC738F">
        <w:t>25.</w:t>
      </w:r>
      <w:r w:rsidRPr="00DC738F">
        <w:tab/>
        <w:t>van Woensel JB, van Aalderen WM, de Weerd W, et al. Dexamethasone for treatment of patients mechanically ventilated for lower respiratory tract infection caused by respiratory syncytial virus. Thorax 2003;58:383-7.</w:t>
      </w:r>
      <w:bookmarkEnd w:id="613"/>
    </w:p>
    <w:p w14:paraId="1F351493" w14:textId="77777777" w:rsidR="00DC738F" w:rsidRPr="00DC738F" w:rsidRDefault="00DC738F" w:rsidP="00DC738F">
      <w:pPr>
        <w:pStyle w:val="EndNoteBibliography"/>
        <w:spacing w:after="240"/>
      </w:pPr>
      <w:bookmarkStart w:id="614" w:name="_ENREF_26"/>
      <w:r w:rsidRPr="00DC738F">
        <w:t>26.</w:t>
      </w:r>
      <w:r w:rsidRPr="00DC738F">
        <w:tab/>
        <w:t>Daniele G, Xiong J, Solis-Herrera C, et al. Dapagliflozin Enhances Fat Oxidation and Ketone Production in Patients With Type 2 Diabetes. Diabetes Care 2016;39:2036-41.</w:t>
      </w:r>
      <w:bookmarkEnd w:id="614"/>
    </w:p>
    <w:p w14:paraId="3FE2EC8F" w14:textId="77777777" w:rsidR="00DC738F" w:rsidRPr="00DC738F" w:rsidRDefault="00DC738F" w:rsidP="00DC738F">
      <w:pPr>
        <w:pStyle w:val="EndNoteBibliography"/>
        <w:spacing w:after="240"/>
      </w:pPr>
      <w:bookmarkStart w:id="615" w:name="_ENREF_27"/>
      <w:r w:rsidRPr="00DC738F">
        <w:t>27.</w:t>
      </w:r>
      <w:r w:rsidRPr="00DC738F">
        <w:tab/>
        <w:t>Codo AC, Davanzo GG, Monteiro LB, et al. Elevated Glucose Levels Favor SARS-CoV-2 Infection and Monocyte Response through a HIF-1α/Glycolysis-Dependent Axis. Cell Metab 2020;32:437-46.e5.</w:t>
      </w:r>
      <w:bookmarkEnd w:id="615"/>
    </w:p>
    <w:p w14:paraId="509C048F" w14:textId="77777777" w:rsidR="00DC738F" w:rsidRPr="00DC738F" w:rsidRDefault="00DC738F" w:rsidP="00DC738F">
      <w:pPr>
        <w:pStyle w:val="EndNoteBibliography"/>
        <w:spacing w:after="240"/>
      </w:pPr>
      <w:bookmarkStart w:id="616" w:name="_ENREF_28"/>
      <w:r w:rsidRPr="00DC738F">
        <w:t>28.</w:t>
      </w:r>
      <w:r w:rsidRPr="00DC738F">
        <w:tab/>
        <w:t>Icard P, Lincet H, Wu Z, et al. The key role of Warburg effect in SARS-CoV-2 replication and associated inflammatory response. Biochimie 2021;180:169-77.</w:t>
      </w:r>
      <w:bookmarkEnd w:id="616"/>
    </w:p>
    <w:p w14:paraId="11854A69" w14:textId="77777777" w:rsidR="00DC738F" w:rsidRPr="00DC738F" w:rsidRDefault="00DC738F" w:rsidP="00DC738F">
      <w:pPr>
        <w:pStyle w:val="EndNoteBibliography"/>
        <w:spacing w:after="240"/>
      </w:pPr>
      <w:bookmarkStart w:id="617" w:name="_ENREF_29"/>
      <w:r w:rsidRPr="00DC738F">
        <w:t>29.</w:t>
      </w:r>
      <w:r w:rsidRPr="00DC738F">
        <w:tab/>
        <w:t>Solini A, Giannini L, Seghieri M, et al. Dapagliflozin acutely improves endothelial dysfunction, reduces aortic stiffness and renal resistive index in type 2 diabetic patients: a pilot study. Cardiovasc Diabetol 2017;16:138.</w:t>
      </w:r>
      <w:bookmarkEnd w:id="617"/>
    </w:p>
    <w:p w14:paraId="14CF868C" w14:textId="77777777" w:rsidR="00DC738F" w:rsidRPr="00DC738F" w:rsidRDefault="00DC738F" w:rsidP="00DC738F">
      <w:pPr>
        <w:pStyle w:val="EndNoteBibliography"/>
        <w:spacing w:after="240"/>
      </w:pPr>
      <w:bookmarkStart w:id="618" w:name="_ENREF_30"/>
      <w:r w:rsidRPr="00DC738F">
        <w:t>30.</w:t>
      </w:r>
      <w:r w:rsidRPr="00DC738F">
        <w:tab/>
        <w:t>Bonnet F, Scheen AJ. Effects of SGLT2 inhibitors on systemic and tissue low-grade inflammation: The potential contribution to diabetes complications and cardiovascular disease. Diabetes &amp; metabolism 2018;44:457-64.</w:t>
      </w:r>
      <w:bookmarkEnd w:id="618"/>
    </w:p>
    <w:p w14:paraId="208862DD" w14:textId="77777777" w:rsidR="00DC738F" w:rsidRPr="00DC738F" w:rsidRDefault="00DC738F" w:rsidP="00DC738F">
      <w:pPr>
        <w:pStyle w:val="EndNoteBibliography"/>
        <w:spacing w:after="240"/>
      </w:pPr>
      <w:bookmarkStart w:id="619" w:name="_ENREF_31"/>
      <w:r w:rsidRPr="00DC738F">
        <w:t>31.</w:t>
      </w:r>
      <w:r w:rsidRPr="00DC738F">
        <w:tab/>
        <w:t>Kim SR, Lee SG, Kim SH, et al. SGLT2 inhibition modulates NLRP3 inflammasome activity via ketones and insulin in diabetes with cardiovascular disease. Nat Commun 2020;11:2127.</w:t>
      </w:r>
      <w:bookmarkEnd w:id="619"/>
    </w:p>
    <w:p w14:paraId="24A242B7" w14:textId="77777777" w:rsidR="00DC738F" w:rsidRPr="00DC738F" w:rsidRDefault="00DC738F" w:rsidP="00DC738F">
      <w:pPr>
        <w:pStyle w:val="EndNoteBibliography"/>
        <w:spacing w:after="240"/>
      </w:pPr>
      <w:bookmarkStart w:id="620" w:name="_ENREF_32"/>
      <w:r w:rsidRPr="00DC738F">
        <w:t>32.</w:t>
      </w:r>
      <w:r w:rsidRPr="00DC738F">
        <w:tab/>
        <w:t>Lambers Heerspink HJ, de Zeeuw D, Wie L, Leslie B, List J. Dapagliflozin a glucose-regulating drug with diuretic properties in subjects with type 2 diabetes. Diabetes, obesity &amp; metabolism 2013;15:853-62.</w:t>
      </w:r>
      <w:bookmarkEnd w:id="620"/>
    </w:p>
    <w:p w14:paraId="48B92098" w14:textId="77777777" w:rsidR="00DC738F" w:rsidRPr="00DC738F" w:rsidRDefault="00DC738F" w:rsidP="00DC738F">
      <w:pPr>
        <w:pStyle w:val="EndNoteBibliography"/>
        <w:spacing w:after="240"/>
      </w:pPr>
      <w:bookmarkStart w:id="621" w:name="_ENREF_33"/>
      <w:r w:rsidRPr="00DC738F">
        <w:t>33.</w:t>
      </w:r>
      <w:r w:rsidRPr="00DC738F">
        <w:tab/>
        <w:t>Ghanim H, Abuaysheh S, Hejna J, et al. Dapagliflozin Suppresses Hepcidin And Increases Erythropoiesis. The Journal of clinical endocrinology and metabolism 2020;105.</w:t>
      </w:r>
      <w:bookmarkEnd w:id="621"/>
    </w:p>
    <w:p w14:paraId="65C1D655" w14:textId="77777777" w:rsidR="00DC738F" w:rsidRPr="00DC738F" w:rsidRDefault="00DC738F" w:rsidP="00DC738F">
      <w:pPr>
        <w:pStyle w:val="EndNoteBibliography"/>
        <w:spacing w:after="240"/>
      </w:pPr>
      <w:bookmarkStart w:id="622" w:name="_ENREF_34"/>
      <w:r w:rsidRPr="00DC738F">
        <w:t>34.</w:t>
      </w:r>
      <w:r w:rsidRPr="00DC738F">
        <w:tab/>
        <w:t>Ohara K, Masuda T, Morinari M, et al. The extracellular volume status predicts body fluid response to SGLT2 inhibitor dapagliflozin in diabetic kidney disease. Diabetol Metab Syndr 2020;12:37.</w:t>
      </w:r>
      <w:bookmarkEnd w:id="622"/>
    </w:p>
    <w:p w14:paraId="6CEC25B9" w14:textId="77777777" w:rsidR="00DC738F" w:rsidRPr="00DC738F" w:rsidRDefault="00DC738F" w:rsidP="00DC738F">
      <w:pPr>
        <w:pStyle w:val="EndNoteBibliography"/>
        <w:spacing w:after="240"/>
      </w:pPr>
      <w:bookmarkStart w:id="623" w:name="_ENREF_35"/>
      <w:r w:rsidRPr="00DC738F">
        <w:t>35.</w:t>
      </w:r>
      <w:r w:rsidRPr="00DC738F">
        <w:tab/>
        <w:t>Griffin M, Rao VS, Ivey-Miranda J, et al. Empagliflozin in Heart Failure: Diuretic and Cardiorenal Effects. Circulation 2020;142:1028-39.</w:t>
      </w:r>
      <w:bookmarkEnd w:id="623"/>
    </w:p>
    <w:p w14:paraId="777F8EEA" w14:textId="77777777" w:rsidR="00DC738F" w:rsidRPr="00DC738F" w:rsidRDefault="00DC738F" w:rsidP="00DC738F">
      <w:pPr>
        <w:pStyle w:val="EndNoteBibliography"/>
        <w:spacing w:after="240"/>
      </w:pPr>
      <w:bookmarkStart w:id="624" w:name="_ENREF_36"/>
      <w:r w:rsidRPr="00DC738F">
        <w:t>36.</w:t>
      </w:r>
      <w:r w:rsidRPr="00DC738F">
        <w:tab/>
        <w:t>Mullens W, Martens P, Forouzan O, et al. Effects of dapagliflozin on congestion assessed by remote pulmonary artery pressure monitoring. ESC Heart Fail 2020;7:2071-3.</w:t>
      </w:r>
      <w:bookmarkEnd w:id="624"/>
    </w:p>
    <w:p w14:paraId="074DFF48" w14:textId="77777777" w:rsidR="00DC738F" w:rsidRPr="00DC738F" w:rsidRDefault="00DC738F" w:rsidP="00DC738F">
      <w:pPr>
        <w:pStyle w:val="EndNoteBibliography"/>
        <w:spacing w:after="240"/>
      </w:pPr>
      <w:bookmarkStart w:id="625" w:name="_ENREF_37"/>
      <w:r w:rsidRPr="00DC738F">
        <w:t>37.</w:t>
      </w:r>
      <w:r w:rsidRPr="00DC738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625"/>
    </w:p>
    <w:p w14:paraId="71C6402F" w14:textId="290B1B86" w:rsidR="00DC738F" w:rsidRPr="00DC738F" w:rsidRDefault="00DC738F" w:rsidP="00DC738F">
      <w:pPr>
        <w:pStyle w:val="EndNoteBibliography"/>
        <w:spacing w:after="240"/>
      </w:pPr>
      <w:bookmarkStart w:id="626" w:name="_ENREF_38"/>
      <w:r w:rsidRPr="00DC738F">
        <w:t>38.</w:t>
      </w:r>
      <w:r w:rsidRPr="00DC738F">
        <w:tab/>
        <w:t xml:space="preserve">Dapagliflozin in Respiratory Failure in Patients With COVID-19 - DARE-19. 2021. (Accessed 09-Jun-2021, at </w:t>
      </w:r>
      <w:hyperlink r:id="rId19" w:history="1">
        <w:r w:rsidRPr="00DC738F">
          <w:rPr>
            <w:rStyle w:val="Hyperlink"/>
            <w:rFonts w:cs="Arial"/>
          </w:rPr>
          <w:t>https://www.acc.org/Latest-in-Cardiology/Clinical-Trials/2021/05/14/02/40/DARE-19</w:t>
        </w:r>
      </w:hyperlink>
      <w:r w:rsidRPr="00DC738F">
        <w:t>.)</w:t>
      </w:r>
      <w:bookmarkEnd w:id="626"/>
    </w:p>
    <w:p w14:paraId="5DFDA81F" w14:textId="77777777" w:rsidR="00DC738F" w:rsidRPr="00DC738F" w:rsidRDefault="00DC738F" w:rsidP="00DC738F">
      <w:pPr>
        <w:pStyle w:val="EndNoteBibliography"/>
        <w:spacing w:after="240"/>
      </w:pPr>
      <w:bookmarkStart w:id="627" w:name="_ENREF_39"/>
      <w:r w:rsidRPr="00DC738F">
        <w:t>39.</w:t>
      </w:r>
      <w:r w:rsidRPr="00DC738F">
        <w:tab/>
        <w:t>Pinto D, Park YJ, Beltramello M, et al. Cross-neutralization of SARS-CoV-2 by a human monoclonal SARS-CoV antibody. Nature 2020;583:290-5.</w:t>
      </w:r>
      <w:bookmarkEnd w:id="627"/>
    </w:p>
    <w:p w14:paraId="6BC16849" w14:textId="77777777" w:rsidR="00DC738F" w:rsidRPr="00DC738F" w:rsidRDefault="00DC738F" w:rsidP="00DC738F">
      <w:pPr>
        <w:pStyle w:val="EndNoteBibliography"/>
        <w:spacing w:after="240"/>
      </w:pPr>
      <w:bookmarkStart w:id="628" w:name="_ENREF_40"/>
      <w:r w:rsidRPr="00DC738F">
        <w:t>40.</w:t>
      </w:r>
      <w:r w:rsidRPr="00DC738F">
        <w:tab/>
        <w:t>Gupta A, Gonzalez-Rojas Y, Juarez E, et al. Early Treatment for Covid-19 with SARS-CoV-2 Neutralizing Antibody Sotrovimab. N Engl J Med 2021;385:1941-50.</w:t>
      </w:r>
      <w:bookmarkEnd w:id="628"/>
    </w:p>
    <w:p w14:paraId="7936BBF2" w14:textId="08AFE3E8" w:rsidR="00DC738F" w:rsidRPr="00DC738F" w:rsidRDefault="00DC738F" w:rsidP="00DC738F">
      <w:pPr>
        <w:pStyle w:val="EndNoteBibliography"/>
        <w:spacing w:after="240"/>
      </w:pPr>
      <w:bookmarkStart w:id="629" w:name="_ENREF_41"/>
      <w:r w:rsidRPr="00DC738F">
        <w:t>41.</w:t>
      </w:r>
      <w:r w:rsidRPr="00DC738F">
        <w:tab/>
        <w:t xml:space="preserve">NIH-Sponsored ACTIV-3 Clinical Trial Closes Enrollment into Two Sub-Studies. 2021. at </w:t>
      </w:r>
      <w:hyperlink r:id="rId20" w:history="1">
        <w:r w:rsidRPr="00DC738F">
          <w:rPr>
            <w:rStyle w:val="Hyperlink"/>
            <w:rFonts w:cs="Arial"/>
          </w:rPr>
          <w:t>https://www.nih.gov/news-events/news-releases/nih-sponsored-activ-3-clinical-trial-closes-enrollment-into-two-sub-studies</w:t>
        </w:r>
      </w:hyperlink>
      <w:r w:rsidRPr="00DC738F">
        <w:t>.)</w:t>
      </w:r>
      <w:bookmarkEnd w:id="629"/>
    </w:p>
    <w:p w14:paraId="05732E5C" w14:textId="77777777" w:rsidR="00DC738F" w:rsidRPr="00DC738F" w:rsidRDefault="00DC738F" w:rsidP="00DC738F">
      <w:pPr>
        <w:pStyle w:val="EndNoteBibliography"/>
        <w:spacing w:after="240"/>
      </w:pPr>
      <w:bookmarkStart w:id="630" w:name="_ENREF_42"/>
      <w:r w:rsidRPr="00DC738F">
        <w:t>42.</w:t>
      </w:r>
      <w:r w:rsidRPr="00DC738F">
        <w:tab/>
        <w:t>Wilhelm A, Widera M, Grikscheit K, et al. Reduced Neutralization of SARS-CoV-2 Omicron Variant by Vaccine Sera and monoclonal antibodies. MedRxiv 2021.</w:t>
      </w:r>
      <w:bookmarkEnd w:id="630"/>
    </w:p>
    <w:p w14:paraId="04FD2ED5" w14:textId="77777777" w:rsidR="00DC738F" w:rsidRPr="00DC738F" w:rsidRDefault="00DC738F" w:rsidP="00DC738F">
      <w:pPr>
        <w:pStyle w:val="EndNoteBibliography"/>
        <w:spacing w:after="240"/>
      </w:pPr>
      <w:bookmarkStart w:id="631" w:name="_ENREF_43"/>
      <w:r w:rsidRPr="00DC738F">
        <w:lastRenderedPageBreak/>
        <w:t>43.</w:t>
      </w:r>
      <w:r w:rsidRPr="00DC738F">
        <w:tab/>
        <w:t>Cathcart AL, Havenar-Daughton C, Lempp FA, et al. The dual function monoclonal antibodies VIR-7831 and VIR-7832 demonstrate potent in vitro and in vivo activity against SARS-CoV-2. BioRxiv 2021.</w:t>
      </w:r>
      <w:bookmarkEnd w:id="631"/>
    </w:p>
    <w:p w14:paraId="4FBB012B" w14:textId="77777777" w:rsidR="00DC738F" w:rsidRPr="00DC738F" w:rsidRDefault="00DC738F" w:rsidP="00DC738F">
      <w:pPr>
        <w:pStyle w:val="EndNoteBibliography"/>
        <w:spacing w:after="240"/>
      </w:pPr>
      <w:bookmarkStart w:id="632" w:name="_ENREF_44"/>
      <w:r w:rsidRPr="00DC738F">
        <w:t>44.</w:t>
      </w:r>
      <w:r w:rsidRPr="00DC738F">
        <w:tab/>
        <w:t>Cao YC, Wang Y, Jian F, et al. B.1.1.529 escapes the majority of SARS-CoV-2 neutralizing antibodies of diverse epitopes. BioRxiv 2021.</w:t>
      </w:r>
      <w:bookmarkEnd w:id="632"/>
    </w:p>
    <w:p w14:paraId="355539BE" w14:textId="77777777" w:rsidR="00DC738F" w:rsidRPr="00DC738F" w:rsidRDefault="00DC738F" w:rsidP="00DC738F">
      <w:pPr>
        <w:pStyle w:val="EndNoteBibliography"/>
        <w:spacing w:after="240"/>
      </w:pPr>
      <w:bookmarkStart w:id="633" w:name="_ENREF_45"/>
      <w:r w:rsidRPr="00DC738F">
        <w:t>45.</w:t>
      </w:r>
      <w:r w:rsidRPr="00DC738F">
        <w:tab/>
        <w:t>GlaxoSmithKline. Xevudy - summary of product characteristics2021.</w:t>
      </w:r>
      <w:bookmarkEnd w:id="633"/>
    </w:p>
    <w:p w14:paraId="197D6CF6" w14:textId="77777777" w:rsidR="00DC738F" w:rsidRPr="00DC738F" w:rsidRDefault="00DC738F" w:rsidP="00DC738F">
      <w:pPr>
        <w:pStyle w:val="EndNoteBibliography"/>
        <w:spacing w:after="240"/>
      </w:pPr>
      <w:bookmarkStart w:id="634" w:name="_ENREF_46"/>
      <w:r w:rsidRPr="00DC738F">
        <w:t>46.</w:t>
      </w:r>
      <w:r w:rsidRPr="00DC738F">
        <w:tab/>
        <w:t>Agostini ML, Pruijssers AJ, Chappell JD, et al. Small-Molecule Antiviral beta-d-N (4)-Hydroxycytidine Inhibits a Proofreading-Intact Coronavirus with a High Genetic Barrier to Resistance. J Virol 2019;93.</w:t>
      </w:r>
      <w:bookmarkEnd w:id="634"/>
    </w:p>
    <w:p w14:paraId="6F1D924F" w14:textId="2F17613E" w:rsidR="00DC738F" w:rsidRPr="00DC738F" w:rsidRDefault="00DC738F" w:rsidP="00DC738F">
      <w:pPr>
        <w:pStyle w:val="EndNoteBibliography"/>
        <w:spacing w:after="240"/>
      </w:pPr>
      <w:bookmarkStart w:id="635" w:name="_ENREF_47"/>
      <w:r w:rsidRPr="00DC738F">
        <w:t>47.</w:t>
      </w:r>
      <w:r w:rsidRPr="00DC738F">
        <w:tab/>
        <w:t xml:space="preserve">Merck announces results from MOVe-OUT Study. 2021. at </w:t>
      </w:r>
      <w:hyperlink r:id="rId21" w:history="1">
        <w:r w:rsidRPr="00DC738F">
          <w:rPr>
            <w:rStyle w:val="Hyperlink"/>
            <w:rFonts w:cs="Arial"/>
          </w:rPr>
          <w:t>https://www.merck.com/news/merck-and-ridgeback-biotherapeutics-provide-update-on-results-from-move-out-study-of-molnupiravir-an-investigational-oral-antiviral-medicine-in-at-risk-adults-with-mild-to-moderate-covid-19/</w:t>
        </w:r>
      </w:hyperlink>
      <w:r w:rsidRPr="00DC738F">
        <w:t>.)</w:t>
      </w:r>
      <w:bookmarkEnd w:id="635"/>
    </w:p>
    <w:p w14:paraId="7BA0E728" w14:textId="1A9B97BE" w:rsidR="00DC738F" w:rsidRPr="00DC738F" w:rsidRDefault="00DC738F" w:rsidP="00DC738F">
      <w:pPr>
        <w:pStyle w:val="EndNoteBibliography"/>
        <w:spacing w:after="240"/>
      </w:pPr>
      <w:bookmarkStart w:id="636" w:name="_ENREF_48"/>
      <w:r w:rsidRPr="00DC738F">
        <w:t>48.</w:t>
      </w:r>
      <w:r w:rsidRPr="00DC738F">
        <w:tab/>
        <w:t xml:space="preserve">Merck progress update. 2021. at </w:t>
      </w:r>
      <w:hyperlink r:id="rId22" w:history="1">
        <w:r w:rsidRPr="00DC738F">
          <w:rPr>
            <w:rStyle w:val="Hyperlink"/>
            <w:rFonts w:cs="Arial"/>
          </w:rPr>
          <w:t>https://www.merck.com/news/merck-and-ridgeback-biotherapeutics-provide-update-on-progress-of-clinical-development-program-for-molnupiravir-an-investigational-oral-therapeutic-for-the-treatment-of-mild-to-moderate-covid-19/</w:t>
        </w:r>
      </w:hyperlink>
      <w:r w:rsidRPr="00DC738F">
        <w:t>.)</w:t>
      </w:r>
      <w:bookmarkEnd w:id="636"/>
    </w:p>
    <w:p w14:paraId="16F18332" w14:textId="77777777" w:rsidR="00DC738F" w:rsidRPr="00DC738F" w:rsidRDefault="00DC738F" w:rsidP="00DC738F">
      <w:pPr>
        <w:pStyle w:val="EndNoteBibliography"/>
        <w:spacing w:after="240"/>
      </w:pPr>
      <w:bookmarkStart w:id="637" w:name="_ENREF_49"/>
      <w:r w:rsidRPr="00DC738F">
        <w:t>49.</w:t>
      </w:r>
      <w:r w:rsidRPr="00DC738F">
        <w:tab/>
        <w:t>Owen DR, Allerton CMN, Anderson AS, et al. An oral SARS-CoV-2 Mpro inhibitor clinical candidate for the treatment of COVID-19. Science 2021;374:1586-93.</w:t>
      </w:r>
      <w:bookmarkEnd w:id="637"/>
    </w:p>
    <w:p w14:paraId="032E5E2E" w14:textId="5D68FD06" w:rsidR="00DC738F" w:rsidRPr="00DC738F" w:rsidRDefault="00DC738F" w:rsidP="00DC738F">
      <w:pPr>
        <w:pStyle w:val="EndNoteBibliography"/>
        <w:spacing w:after="240"/>
      </w:pPr>
      <w:bookmarkStart w:id="638" w:name="_ENREF_50"/>
      <w:r w:rsidRPr="00DC738F">
        <w:t>50.</w:t>
      </w:r>
      <w:r w:rsidRPr="00DC738F">
        <w:tab/>
        <w:t xml:space="preserve">Regulatory approval of Paxlovid. 2021. (Accessed 13-Jan-2022, at </w:t>
      </w:r>
      <w:hyperlink r:id="rId23" w:history="1">
        <w:r w:rsidRPr="00DC738F">
          <w:rPr>
            <w:rStyle w:val="Hyperlink"/>
            <w:rFonts w:cs="Arial"/>
          </w:rPr>
          <w:t>https://www.gov.uk/government/publications/regulatory-approval-of-paxlovid</w:t>
        </w:r>
      </w:hyperlink>
      <w:r w:rsidRPr="00DC738F">
        <w:t>.)</w:t>
      </w:r>
      <w:bookmarkEnd w:id="638"/>
    </w:p>
    <w:p w14:paraId="52C669E8" w14:textId="77777777" w:rsidR="00DC738F" w:rsidRPr="00DC738F" w:rsidRDefault="00DC738F" w:rsidP="00DC738F">
      <w:pPr>
        <w:pStyle w:val="EndNoteBibliography"/>
        <w:spacing w:after="240"/>
      </w:pPr>
      <w:bookmarkStart w:id="639" w:name="_ENREF_51"/>
      <w:r w:rsidRPr="00DC738F">
        <w:t>51.</w:t>
      </w:r>
      <w:r w:rsidRPr="00DC738F">
        <w:tab/>
        <w:t>Food and Drug Administration. Fact sheet for healthcare providers: emergency use authorisation for Paxlovid. 2021.</w:t>
      </w:r>
      <w:bookmarkEnd w:id="639"/>
    </w:p>
    <w:p w14:paraId="5C8414EA" w14:textId="77777777" w:rsidR="00DC738F" w:rsidRPr="00DC738F" w:rsidRDefault="00DC738F" w:rsidP="00DC738F">
      <w:pPr>
        <w:pStyle w:val="EndNoteBibliography"/>
        <w:spacing w:after="240"/>
      </w:pPr>
      <w:bookmarkStart w:id="640" w:name="_ENREF_52"/>
      <w:r w:rsidRPr="00DC738F">
        <w:t>52.</w:t>
      </w:r>
      <w:r w:rsidRPr="00DC738F">
        <w:tab/>
        <w:t>Pfizer. Summary of Product Characteristics for Paxlovid. 2021.</w:t>
      </w:r>
      <w:bookmarkEnd w:id="640"/>
    </w:p>
    <w:p w14:paraId="0510A616" w14:textId="77777777" w:rsidR="00DC738F" w:rsidRPr="00DC738F" w:rsidRDefault="00DC738F" w:rsidP="00DC738F">
      <w:pPr>
        <w:pStyle w:val="EndNoteBibliography"/>
        <w:spacing w:after="240"/>
      </w:pPr>
      <w:bookmarkStart w:id="641" w:name="_ENREF_53"/>
      <w:r w:rsidRPr="00DC738F">
        <w:t>53.</w:t>
      </w:r>
      <w:r w:rsidRPr="00DC738F">
        <w:tab/>
        <w:t>Bradbury N, Nguyen-Van-Tam J, Lim WS. Clinicians’ attitude towards a placebo-controlled randomised clinical trial investigating the effect of neuraminidase inhibitors in adults hospitalised with influenza. BMC Health Services Research 2018;18:311.</w:t>
      </w:r>
      <w:bookmarkEnd w:id="641"/>
    </w:p>
    <w:p w14:paraId="6C5ABDEE" w14:textId="77777777" w:rsidR="00DC738F" w:rsidRPr="00DC738F" w:rsidRDefault="00DC738F" w:rsidP="00DC738F">
      <w:pPr>
        <w:pStyle w:val="EndNoteBibliography"/>
        <w:spacing w:after="240"/>
      </w:pPr>
      <w:bookmarkStart w:id="642" w:name="_ENREF_54"/>
      <w:r w:rsidRPr="00DC738F">
        <w:t>54.</w:t>
      </w:r>
      <w:r w:rsidRPr="00DC738F">
        <w:tab/>
        <w:t>Academy of Medical Sciences, Wellcome Trust. Use of Neuraminidase Inhibitors in Influenza. 2015.</w:t>
      </w:r>
      <w:bookmarkEnd w:id="642"/>
    </w:p>
    <w:p w14:paraId="148AA0F6" w14:textId="77777777" w:rsidR="00DC738F" w:rsidRPr="00DC738F" w:rsidRDefault="00DC738F" w:rsidP="00DC738F">
      <w:pPr>
        <w:pStyle w:val="EndNoteBibliography"/>
        <w:spacing w:after="240"/>
      </w:pPr>
      <w:bookmarkStart w:id="643" w:name="_ENREF_55"/>
      <w:r w:rsidRPr="00DC738F">
        <w:t>55.</w:t>
      </w:r>
      <w:r w:rsidRPr="00DC738F">
        <w:tab/>
        <w:t>Tam EW, Chau V, Ferriero DM, et al. Preterm cerebellar growth impairment after postnatal exposure to glucocorticoids. Sci Transl Med 2011;3:105ra.</w:t>
      </w:r>
      <w:bookmarkEnd w:id="643"/>
    </w:p>
    <w:p w14:paraId="4FF7F243" w14:textId="77777777" w:rsidR="00DC738F" w:rsidRPr="00DC738F" w:rsidRDefault="00DC738F" w:rsidP="00DC738F">
      <w:pPr>
        <w:pStyle w:val="EndNoteBibliography"/>
        <w:spacing w:after="240"/>
      </w:pPr>
      <w:bookmarkStart w:id="644" w:name="_ENREF_56"/>
      <w:r w:rsidRPr="00DC738F">
        <w:t>56.</w:t>
      </w:r>
      <w:r w:rsidRPr="00DC738F">
        <w:tab/>
        <w:t>Newnham JP, Jobe AH. Should we be prescribing repeated courses of antenatal corticosteroids? Semin Fetal Neonatal Med 2009;14:157-63.</w:t>
      </w:r>
      <w:bookmarkEnd w:id="644"/>
    </w:p>
    <w:p w14:paraId="3E9C007C" w14:textId="77777777" w:rsidR="00DC738F" w:rsidRPr="00DC738F" w:rsidRDefault="00DC738F" w:rsidP="00DC738F">
      <w:pPr>
        <w:pStyle w:val="EndNoteBibliography"/>
        <w:spacing w:after="240"/>
      </w:pPr>
      <w:bookmarkStart w:id="645" w:name="_ENREF_57"/>
      <w:r w:rsidRPr="00DC738F">
        <w:t>57.</w:t>
      </w:r>
      <w:r w:rsidRPr="00DC738F">
        <w:tab/>
        <w:t>Chang YP. Evidence for adverse effect of perinatal glucocorticoid use on the developing brain. Korean J Pediatr 2014;57:101-9.</w:t>
      </w:r>
      <w:bookmarkEnd w:id="645"/>
    </w:p>
    <w:p w14:paraId="39305DFC" w14:textId="77777777" w:rsidR="00DC738F" w:rsidRPr="00DC738F" w:rsidRDefault="00DC738F" w:rsidP="00DC738F">
      <w:pPr>
        <w:pStyle w:val="EndNoteBibliography"/>
      </w:pPr>
      <w:bookmarkStart w:id="646" w:name="_ENREF_58"/>
      <w:r w:rsidRPr="00DC738F">
        <w:t>58.</w:t>
      </w:r>
      <w:r w:rsidRPr="00DC738F">
        <w:tab/>
        <w:t>Flint J, Panchal S, Hurrell A, et al. BSR and BHPR guideline on prescribing drugs in pregnancy and breastfeeding-Part II: analgesics and other drugs used in rheumatology practice. Rheumatology (Oxford) 2016;55:1698-702.</w:t>
      </w:r>
      <w:bookmarkEnd w:id="646"/>
    </w:p>
    <w:p w14:paraId="4CEC693A" w14:textId="750AC4E4"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647" w:name="_Toc97376121"/>
      <w:r w:rsidRPr="00633320">
        <w:lastRenderedPageBreak/>
        <w:t>Contact details</w:t>
      </w:r>
      <w:bookmarkEnd w:id="647"/>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4"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5">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r w:rsidR="00200BAB">
        <w:rPr>
          <w:b/>
          <w:sz w:val="20"/>
        </w:rPr>
        <w:t>:</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lastRenderedPageBreak/>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7" w:history="1">
              <w:r w:rsidRPr="00633320">
                <w:rPr>
                  <w:rStyle w:val="Hyperlink"/>
                  <w:sz w:val="32"/>
                  <w:szCs w:val="40"/>
                </w:rPr>
                <w:t>www.recoverytrial.net</w:t>
              </w:r>
            </w:hyperlink>
          </w:p>
        </w:tc>
      </w:tr>
    </w:tbl>
    <w:p w14:paraId="0DC168B8" w14:textId="142811FE"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EE4A12" w:rsidRDefault="00EE4A12" w:rsidP="00F123A0">
      <w:r>
        <w:separator/>
      </w:r>
    </w:p>
    <w:p w14:paraId="27476E8B" w14:textId="77777777" w:rsidR="00EE4A12" w:rsidRDefault="00EE4A12" w:rsidP="00F123A0"/>
  </w:endnote>
  <w:endnote w:type="continuationSeparator" w:id="0">
    <w:p w14:paraId="19DA3B69" w14:textId="77777777" w:rsidR="00EE4A12" w:rsidRDefault="00EE4A12" w:rsidP="00F123A0">
      <w:r>
        <w:continuationSeparator/>
      </w:r>
    </w:p>
    <w:p w14:paraId="6425EC1B" w14:textId="77777777" w:rsidR="00EE4A12" w:rsidRDefault="00EE4A12" w:rsidP="00F123A0"/>
  </w:endnote>
  <w:endnote w:type="continuationNotice" w:id="1">
    <w:p w14:paraId="2A0F2F09" w14:textId="77777777" w:rsidR="00EE4A12" w:rsidRDefault="00EE4A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B28C1DD" w:rsidR="00EE4A12" w:rsidRPr="00F123A0" w:rsidRDefault="00EE4A12"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2D61DD">
      <w:rPr>
        <w:noProof/>
        <w:sz w:val="20"/>
        <w:szCs w:val="20"/>
      </w:rPr>
      <w:t>2</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2D61DD">
      <w:rPr>
        <w:noProof/>
        <w:sz w:val="20"/>
        <w:szCs w:val="20"/>
      </w:rPr>
      <w:t>43</w:t>
    </w:r>
    <w:r w:rsidRPr="00F123A0">
      <w:rPr>
        <w:sz w:val="20"/>
        <w:szCs w:val="20"/>
      </w:rPr>
      <w:fldChar w:fldCharType="end"/>
    </w:r>
  </w:p>
  <w:p w14:paraId="25879485" w14:textId="177F0D3E" w:rsidR="00EE4A12" w:rsidRPr="00F123A0" w:rsidRDefault="00EE4A12" w:rsidP="00F123A0">
    <w:pPr>
      <w:tabs>
        <w:tab w:val="right" w:pos="9639"/>
      </w:tabs>
      <w:rPr>
        <w:sz w:val="20"/>
        <w:szCs w:val="20"/>
      </w:rPr>
    </w:pPr>
    <w:r w:rsidRPr="00F123A0">
      <w:rPr>
        <w:sz w:val="20"/>
        <w:szCs w:val="20"/>
      </w:rPr>
      <w:t>RECOVERY [</w:t>
    </w:r>
    <w:del w:id="27" w:author="Richard Haynes" w:date="2022-05-13T17:35:00Z">
      <w:r w:rsidDel="00347F11">
        <w:rPr>
          <w:sz w:val="20"/>
          <w:szCs w:val="20"/>
        </w:rPr>
        <w:delText>V23</w:delText>
      </w:r>
    </w:del>
    <w:ins w:id="28" w:author="Richard Haynes" w:date="2022-05-13T17:35:00Z">
      <w:r>
        <w:rPr>
          <w:sz w:val="20"/>
          <w:szCs w:val="20"/>
        </w:rPr>
        <w:t>V24</w:t>
      </w:r>
    </w:ins>
    <w:r>
      <w:rPr>
        <w:sz w:val="20"/>
        <w:szCs w:val="20"/>
      </w:rPr>
      <w:t>.</w:t>
    </w:r>
    <w:del w:id="29" w:author="Richard Haynes" w:date="2022-05-13T17:35:00Z">
      <w:r w:rsidDel="00347F11">
        <w:rPr>
          <w:sz w:val="20"/>
          <w:szCs w:val="20"/>
        </w:rPr>
        <w:delText xml:space="preserve">1 </w:delText>
      </w:r>
    </w:del>
    <w:ins w:id="30" w:author="Richard Haynes" w:date="2022-05-13T17:35:00Z">
      <w:r>
        <w:rPr>
          <w:sz w:val="20"/>
          <w:szCs w:val="20"/>
        </w:rPr>
        <w:t xml:space="preserve">0 </w:t>
      </w:r>
    </w:ins>
    <w:r>
      <w:rPr>
        <w:sz w:val="20"/>
        <w:szCs w:val="20"/>
      </w:rPr>
      <w:t>2022-</w:t>
    </w:r>
    <w:del w:id="31" w:author="Richard Haynes" w:date="2022-05-13T17:35:00Z">
      <w:r w:rsidDel="00347F11">
        <w:rPr>
          <w:sz w:val="20"/>
          <w:szCs w:val="20"/>
        </w:rPr>
        <w:delText>03</w:delText>
      </w:r>
    </w:del>
    <w:ins w:id="32" w:author="Richard Haynes" w:date="2022-05-13T17:35:00Z">
      <w:r>
        <w:rPr>
          <w:sz w:val="20"/>
          <w:szCs w:val="20"/>
        </w:rPr>
        <w:t>05</w:t>
      </w:r>
    </w:ins>
    <w:r>
      <w:rPr>
        <w:sz w:val="20"/>
        <w:szCs w:val="20"/>
      </w:rPr>
      <w:t>-</w:t>
    </w:r>
    <w:del w:id="33" w:author="Richard Haynes" w:date="2022-05-13T17:35:00Z">
      <w:r w:rsidDel="00347F11">
        <w:rPr>
          <w:sz w:val="20"/>
          <w:szCs w:val="20"/>
        </w:rPr>
        <w:delText>15</w:delText>
      </w:r>
    </w:del>
    <w:ins w:id="34" w:author="Richard Haynes" w:date="2022-05-13T17:35:00Z">
      <w:r>
        <w:rPr>
          <w:sz w:val="20"/>
          <w:szCs w:val="20"/>
        </w:rPr>
        <w:t>13</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EE4A12" w:rsidRPr="00F123A0" w:rsidRDefault="00EE4A12" w:rsidP="00F123A0">
    <w:pPr>
      <w:tabs>
        <w:tab w:val="right" w:pos="9639"/>
        <w:tab w:val="center" w:pos="10490"/>
      </w:tabs>
      <w:rPr>
        <w:sz w:val="20"/>
        <w:szCs w:val="20"/>
      </w:rPr>
    </w:pPr>
    <w:r w:rsidRPr="00F123A0">
      <w:rPr>
        <w:sz w:val="20"/>
        <w:szCs w:val="20"/>
      </w:rPr>
      <w:tab/>
      <w:t>EudraCT 2020-001113-21</w:t>
    </w:r>
  </w:p>
  <w:p w14:paraId="4EBED393" w14:textId="77777777" w:rsidR="00EE4A12" w:rsidRPr="006E50F3" w:rsidRDefault="00EE4A12"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EE4A12" w:rsidRDefault="00EE4A12" w:rsidP="00F123A0">
      <w:r>
        <w:separator/>
      </w:r>
    </w:p>
    <w:p w14:paraId="1C99AD91" w14:textId="77777777" w:rsidR="00EE4A12" w:rsidRDefault="00EE4A12" w:rsidP="00F123A0"/>
  </w:footnote>
  <w:footnote w:type="continuationSeparator" w:id="0">
    <w:p w14:paraId="0FFF8CB2" w14:textId="77777777" w:rsidR="00EE4A12" w:rsidRDefault="00EE4A12" w:rsidP="00F123A0">
      <w:r>
        <w:continuationSeparator/>
      </w:r>
    </w:p>
    <w:p w14:paraId="59C5449B" w14:textId="77777777" w:rsidR="00EE4A12" w:rsidRDefault="00EE4A12" w:rsidP="00F123A0"/>
  </w:footnote>
  <w:footnote w:type="continuationNotice" w:id="1">
    <w:p w14:paraId="2F0816C9" w14:textId="77777777" w:rsidR="00EE4A12" w:rsidRDefault="00EE4A12"/>
  </w:footnote>
  <w:footnote w:id="2">
    <w:p w14:paraId="02F5AAC6" w14:textId="3C90F86C" w:rsidR="00EE4A12" w:rsidRPr="0090209D" w:rsidRDefault="00EE4A12"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2EE85694" w14:textId="0A35CF24" w:rsidR="00EE4A12" w:rsidRDefault="00EE4A12">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4">
    <w:p w14:paraId="7182FF66" w14:textId="5675E51F" w:rsidR="00EE4A12" w:rsidRDefault="00EE4A12">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5">
    <w:p w14:paraId="5A77D372" w14:textId="5DB3C8BF" w:rsidR="00EE4A12" w:rsidRDefault="00EE4A12">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6">
    <w:p w14:paraId="49A8B88D" w14:textId="57060C9F" w:rsidR="00EE4A12" w:rsidRDefault="00EE4A12">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Pr>
          <w:sz w:val="18"/>
        </w:rPr>
        <w:t xml:space="preserve"> The potential inclusion of any pregnant women should be discussed with a consultant obstetrician (or obstetric physician).</w:t>
      </w:r>
    </w:p>
  </w:footnote>
  <w:footnote w:id="7">
    <w:p w14:paraId="74E0A22E" w14:textId="7575C029" w:rsidR="00EE4A12" w:rsidRDefault="00EE4A12">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8">
    <w:p w14:paraId="05D4F408" w14:textId="53794462" w:rsidR="00EE4A12" w:rsidRPr="00173E29" w:rsidRDefault="00EE4A12">
      <w:pPr>
        <w:pStyle w:val="FootnoteText"/>
        <w:rPr>
          <w:sz w:val="18"/>
          <w:szCs w:val="18"/>
        </w:rPr>
      </w:pPr>
      <w:r w:rsidRPr="00CA3E60">
        <w:rPr>
          <w:rStyle w:val="FootnoteReference"/>
          <w:szCs w:val="18"/>
        </w:rPr>
        <w:footnoteRef/>
      </w:r>
      <w:r w:rsidRPr="00173E29">
        <w:rPr>
          <w:sz w:val="18"/>
          <w:szCs w:val="18"/>
        </w:rPr>
        <w:t xml:space="preserve"> Usual care in </w:t>
      </w:r>
      <w:del w:id="146" w:author="Richard Haynes" w:date="2022-05-13T17:37:00Z">
        <w:r w:rsidRPr="00173E29" w:rsidDel="00347F11">
          <w:rPr>
            <w:sz w:val="18"/>
            <w:szCs w:val="18"/>
          </w:rPr>
          <w:delText xml:space="preserve">hypoxic </w:delText>
        </w:r>
      </w:del>
      <w:r w:rsidRPr="00173E29">
        <w:rPr>
          <w:sz w:val="18"/>
          <w:szCs w:val="18"/>
        </w:rPr>
        <w:t>patients</w:t>
      </w:r>
      <w:ins w:id="147" w:author="Richard Haynes" w:date="2022-05-13T17:37:00Z">
        <w:r>
          <w:rPr>
            <w:sz w:val="18"/>
            <w:szCs w:val="18"/>
          </w:rPr>
          <w:t xml:space="preserve"> requiring ventilatory support</w:t>
        </w:r>
      </w:ins>
      <w:r w:rsidRPr="00173E29">
        <w:rPr>
          <w:sz w:val="18"/>
          <w:szCs w:val="18"/>
        </w:rPr>
        <w:t xml:space="preserve"> is expected to include low dose (6mg daily) dexamethasone</w:t>
      </w:r>
    </w:p>
  </w:footnote>
  <w:footnote w:id="9">
    <w:p w14:paraId="53355F68" w14:textId="3D1B55A4" w:rsidR="00EE4A12" w:rsidRDefault="00EE4A12"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0">
    <w:p w14:paraId="7F5E1209" w14:textId="282AA95A" w:rsidR="00EE4A12" w:rsidRPr="00474DD8" w:rsidRDefault="00EE4A12"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1">
    <w:p w14:paraId="5759AC7F" w14:textId="35C42AC8" w:rsidR="00EE4A12" w:rsidRDefault="00EE4A12">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2">
    <w:p w14:paraId="4CA13702" w14:textId="77777777" w:rsidR="00EE4A12" w:rsidRDefault="00EE4A12"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3">
    <w:p w14:paraId="5FC81593" w14:textId="4AB05D4F" w:rsidR="00EE4A12" w:rsidRDefault="00EE4A12"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4">
    <w:p w14:paraId="2172E37B" w14:textId="77777777" w:rsidR="00EE4A12" w:rsidRDefault="00EE4A12"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5">
    <w:p w14:paraId="2A77ED73" w14:textId="7ABE0214" w:rsidR="00EE4A12" w:rsidRPr="00791A5C" w:rsidRDefault="00EE4A12">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Pr>
          <w:sz w:val="18"/>
          <w:szCs w:val="18"/>
        </w:rPr>
        <w:t xml:space="preserve"> Participants discharged before day 5 will be asked to take this sample at home and will be provided with instructions and materials to do so.</w:t>
      </w:r>
    </w:p>
  </w:footnote>
  <w:footnote w:id="16">
    <w:p w14:paraId="370BD79E" w14:textId="77777777" w:rsidR="00EE4A12" w:rsidRPr="00C54ABA" w:rsidRDefault="00EE4A12"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7">
    <w:p w14:paraId="5D0728CA" w14:textId="7FFC81A1" w:rsidR="00EE4A12" w:rsidRPr="00D33CED" w:rsidRDefault="00EE4A12"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8">
    <w:p w14:paraId="77F37605" w14:textId="4FB096F4" w:rsidR="00EE4A12" w:rsidRPr="00071417" w:rsidRDefault="00EE4A12">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 w:id="19">
    <w:p w14:paraId="094EBD5C" w14:textId="5E1C6852" w:rsidR="00EE4A12" w:rsidRDefault="00EE4A12" w:rsidP="00B66772">
      <w:pPr>
        <w:pStyle w:val="FootnoteText"/>
      </w:pPr>
      <w:r>
        <w:rPr>
          <w:rStyle w:val="FootnoteReference"/>
        </w:rPr>
        <w:footnoteRef/>
      </w:r>
      <w:r>
        <w:t xml:space="preserve"> </w:t>
      </w:r>
      <w:r w:rsidRPr="00225AE2">
        <w:rPr>
          <w:sz w:val="20"/>
        </w:rPr>
        <w:t>A list is available</w:t>
      </w:r>
      <w:r>
        <w:rPr>
          <w:sz w:val="20"/>
        </w:rPr>
        <w:t xml:space="preserve"> at </w:t>
      </w:r>
      <w:hyperlink r:id="rId1" w:history="1">
        <w:r w:rsidRPr="009D09C2">
          <w:rPr>
            <w:rStyle w:val="Hyperlink"/>
            <w:rFonts w:cs="Arial"/>
            <w:sz w:val="20"/>
          </w:rPr>
          <w:t>https://www.covid19-druginteractions.org/</w:t>
        </w:r>
      </w:hyperlink>
      <w:r>
        <w:rPr>
          <w:sz w:val="20"/>
        </w:rPr>
        <w:t>. Please note these lists may not be exhaustive.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EE4A12" w:rsidRDefault="00EE4A12"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Martin Landray">
    <w15:presenceInfo w15:providerId="None" w15:userId="Martin Landr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3000&lt;/item&gt;&lt;item&gt;3001&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item&gt;3143&lt;/item&gt;&lt;item&gt;3145&lt;/item&gt;&lt;item&gt;3146&lt;/item&gt;&lt;item&gt;314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80F"/>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1DD"/>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11"/>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3F60"/>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A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421"/>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27C27"/>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828"/>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6F39"/>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8A8"/>
    <w:rsid w:val="00B62D69"/>
    <w:rsid w:val="00B630B3"/>
    <w:rsid w:val="00B63114"/>
    <w:rsid w:val="00B631BE"/>
    <w:rsid w:val="00B631C4"/>
    <w:rsid w:val="00B64396"/>
    <w:rsid w:val="00B643F6"/>
    <w:rsid w:val="00B64E3C"/>
    <w:rsid w:val="00B65211"/>
    <w:rsid w:val="00B65732"/>
    <w:rsid w:val="00B65C7F"/>
    <w:rsid w:val="00B65E9F"/>
    <w:rsid w:val="00B65F18"/>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3C9"/>
    <w:rsid w:val="00BA1511"/>
    <w:rsid w:val="00BA1F67"/>
    <w:rsid w:val="00BA28D7"/>
    <w:rsid w:val="00BA2EEB"/>
    <w:rsid w:val="00BA303C"/>
    <w:rsid w:val="00BA312F"/>
    <w:rsid w:val="00BA36CE"/>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13F"/>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3E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423"/>
    <w:rsid w:val="00E429FA"/>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A12"/>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2F4D"/>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098"/>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hyperlink" Target="mailto:recoverytrial@ndph.ox.ac.u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http://www.recoverytrial.ne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gov.uk/government/publications/regulatory-approval-of-paxlov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hyperlink" Target="http://www.recoverytrial.n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vid19-druginteraction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F12C5FAB-BC83-4DEE-9F58-E44B9E5297A9}">
  <ds:schemaRefs>
    <ds:schemaRef ds:uri="http://schemas.microsoft.com/office/2006/documentManagement/types"/>
    <ds:schemaRef ds:uri="http://schemas.microsoft.com/office/infopath/2007/PartnerControls"/>
    <ds:schemaRef ds:uri="http://purl.org/dc/terms/"/>
    <ds:schemaRef ds:uri="cf0dfbcc-b360-4cf7-9bf5-370ba522dbe9"/>
    <ds:schemaRef ds:uri="http://schemas.openxmlformats.org/package/2006/metadata/core-properties"/>
    <ds:schemaRef ds:uri="http://schemas.microsoft.com/office/2006/metadata/properties"/>
    <ds:schemaRef ds:uri="http://purl.org/dc/elements/1.1/"/>
    <ds:schemaRef ds:uri="83c9eb58-c16a-4eef-9abf-4aeec758fe01"/>
    <ds:schemaRef ds:uri="http://www.w3.org/XML/1998/namespace"/>
    <ds:schemaRef ds:uri="http://purl.org/dc/dcmitype/"/>
  </ds:schemaRefs>
</ds:datastoreItem>
</file>

<file path=customXml/itemProps3.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000491-0238-4F17-ACF3-7D05242C5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15331</Words>
  <Characters>113220</Characters>
  <Application>Microsoft Office Word</Application>
  <DocSecurity>4</DocSecurity>
  <Lines>943</Lines>
  <Paragraphs>256</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2022-03-15T11:14:00Z</cp:lastPrinted>
  <dcterms:created xsi:type="dcterms:W3CDTF">2022-05-16T07:25:00Z</dcterms:created>
  <dcterms:modified xsi:type="dcterms:W3CDTF">2022-05-16T07:25:00Z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